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D80BAB">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D80BAB">
        <w:rPr>
          <w:rFonts w:ascii="Sylfaen" w:hAnsi="Sylfaen"/>
          <w:i w:val="0"/>
          <w:sz w:val="24"/>
          <w:szCs w:val="24"/>
        </w:rPr>
        <w:t>0</w:t>
      </w:r>
      <w:r w:rsidR="00BE6A46">
        <w:rPr>
          <w:rFonts w:ascii="Sylfaen" w:hAnsi="Sylfaen"/>
          <w:i w:val="0"/>
          <w:sz w:val="24"/>
          <w:szCs w:val="24"/>
        </w:rPr>
        <w:t>9</w:t>
      </w:r>
      <w:r w:rsidRPr="008B1F5B">
        <w:rPr>
          <w:rFonts w:ascii="Calibri" w:hAnsi="Calibri"/>
          <w:i w:val="0"/>
          <w:sz w:val="24"/>
          <w:szCs w:val="24"/>
        </w:rPr>
        <w:t>"-ого "</w:t>
      </w:r>
      <w:r w:rsidR="00D80BAB">
        <w:rPr>
          <w:rFonts w:ascii="GHEA Grapalat" w:hAnsi="GHEA Grapalat"/>
          <w:i w:val="0"/>
          <w:sz w:val="24"/>
          <w:szCs w:val="24"/>
        </w:rPr>
        <w:t>08</w:t>
      </w:r>
      <w:r w:rsidRPr="008B1F5B">
        <w:rPr>
          <w:rFonts w:ascii="Calibri" w:hAnsi="Calibri"/>
          <w:i w:val="0"/>
          <w:sz w:val="24"/>
          <w:szCs w:val="24"/>
        </w:rPr>
        <w:t>"  202</w:t>
      </w:r>
      <w:r w:rsidR="00D80BAB">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F43A43"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00F43A43" w:rsidRPr="00416AA2">
        <w:rPr>
          <w:rFonts w:ascii="GHEA Grapalat" w:hAnsi="GHEA Grapalat"/>
          <w:i w:val="0"/>
          <w:sz w:val="24"/>
          <w:szCs w:val="24"/>
        </w:rPr>
        <w:t>`</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D80BAB">
        <w:rPr>
          <w:rFonts w:ascii="Sylfaen" w:hAnsi="Sylfaen"/>
          <w:i w:val="0"/>
          <w:sz w:val="24"/>
          <w:szCs w:val="24"/>
        </w:rPr>
        <w:t xml:space="preserve"> </w:t>
      </w:r>
      <w:r w:rsidR="00F43A43">
        <w:rPr>
          <w:rFonts w:ascii="Sylfaen" w:hAnsi="Sylfaen"/>
          <w:i w:val="0"/>
          <w:sz w:val="24"/>
          <w:szCs w:val="24"/>
          <w:lang w:val="en-US"/>
        </w:rPr>
        <w:t>VM</w:t>
      </w:r>
      <w:r w:rsidR="00F43A43" w:rsidRPr="00F43A43">
        <w:rPr>
          <w:rFonts w:ascii="Sylfaen" w:hAnsi="Sylfaen"/>
          <w:i w:val="0"/>
          <w:sz w:val="24"/>
          <w:szCs w:val="24"/>
        </w:rPr>
        <w:t>-</w:t>
      </w:r>
      <w:r w:rsidR="00F43A43">
        <w:rPr>
          <w:rFonts w:ascii="Sylfaen" w:hAnsi="Sylfaen"/>
          <w:i w:val="0"/>
          <w:sz w:val="24"/>
          <w:szCs w:val="24"/>
          <w:lang w:val="en-US"/>
        </w:rPr>
        <w:t>GHAPDzB</w:t>
      </w:r>
      <w:r w:rsidR="00F43A43" w:rsidRPr="00F43A43">
        <w:rPr>
          <w:rFonts w:ascii="Sylfaen" w:hAnsi="Sylfaen"/>
          <w:i w:val="0"/>
          <w:sz w:val="24"/>
          <w:szCs w:val="24"/>
        </w:rPr>
        <w:t>-24/01</w:t>
      </w:r>
      <w:r w:rsidR="00D80BAB">
        <w:rPr>
          <w:rFonts w:ascii="Sylfaen" w:hAnsi="Sylfaen"/>
          <w:i w:val="0"/>
          <w:sz w:val="24"/>
          <w:szCs w:val="24"/>
        </w:rPr>
        <w:t xml:space="preserve">     </w:t>
      </w:r>
      <w:r w:rsidR="00F43A43" w:rsidRPr="00F43A43">
        <w:rPr>
          <w:rFonts w:ascii="Sylfaen" w:hAnsi="Sylfaen"/>
          <w:i w:val="0"/>
          <w:sz w:val="24"/>
          <w:szCs w:val="24"/>
        </w:rPr>
        <w:t xml:space="preserve">     </w:t>
      </w:r>
    </w:p>
    <w:p w:rsidR="00E12B8D" w:rsidRPr="00501D4F" w:rsidRDefault="00E12B8D" w:rsidP="00E12B8D">
      <w:pPr>
        <w:pStyle w:val="a3"/>
        <w:widowControl w:val="0"/>
        <w:spacing w:after="160" w:line="240" w:lineRule="auto"/>
        <w:rPr>
          <w:rFonts w:ascii="GHEA Grapalat" w:hAnsi="GHEA Grapalat"/>
          <w:i w:val="0"/>
          <w:sz w:val="22"/>
          <w:szCs w:val="22"/>
        </w:rPr>
      </w:pPr>
    </w:p>
    <w:p w:rsidR="008B3A70" w:rsidRPr="00814657" w:rsidRDefault="00E12B8D" w:rsidP="008B3A70">
      <w:pPr>
        <w:pStyle w:val="HTML"/>
        <w:shd w:val="clear" w:color="auto" w:fill="F8F9FA"/>
        <w:spacing w:line="540" w:lineRule="atLeast"/>
        <w:rPr>
          <w:rFonts w:ascii="inherit" w:hAnsi="inherit"/>
          <w:color w:val="1F1F1F"/>
          <w:sz w:val="22"/>
          <w:szCs w:val="22"/>
        </w:rPr>
      </w:pPr>
      <w:r w:rsidRPr="00501D4F">
        <w:rPr>
          <w:rFonts w:ascii="GHEA Grapalat" w:hAnsi="GHEA Grapalat"/>
          <w:sz w:val="22"/>
          <w:szCs w:val="22"/>
        </w:rPr>
        <w:t xml:space="preserve">Заказчик </w:t>
      </w:r>
      <w:r w:rsidR="00814657">
        <w:rPr>
          <w:rFonts w:ascii="GHEA Grapalat" w:hAnsi="GHEA Grapalat"/>
          <w:sz w:val="22"/>
          <w:szCs w:val="22"/>
        </w:rPr>
        <w:t xml:space="preserve"> </w:t>
      </w:r>
      <w:r w:rsidR="00501D4F">
        <w:rPr>
          <w:rFonts w:ascii="GHEA Grapalat" w:hAnsi="GHEA Grapalat"/>
          <w:sz w:val="22"/>
          <w:szCs w:val="22"/>
        </w:rPr>
        <w:t xml:space="preserve"> </w:t>
      </w:r>
      <w:r w:rsidR="007E5C72" w:rsidRPr="0015555B">
        <w:rPr>
          <w:rFonts w:ascii="GHEA Grapalat" w:hAnsi="GHEA Grapalat"/>
          <w:sz w:val="24"/>
          <w:szCs w:val="24"/>
        </w:rPr>
        <w:t>«</w:t>
      </w:r>
      <w:r w:rsidR="00814657" w:rsidRPr="00814657">
        <w:rPr>
          <w:rFonts w:ascii="inherit" w:hAnsi="inherit"/>
          <w:color w:val="1F1F1F"/>
          <w:sz w:val="24"/>
          <w:szCs w:val="24"/>
        </w:rPr>
        <w:t>Воскетап</w:t>
      </w:r>
      <w:r w:rsidR="00D80BAB" w:rsidRPr="00814657">
        <w:rPr>
          <w:rFonts w:ascii="inherit" w:hAnsi="inherit"/>
          <w:color w:val="1F1F1F"/>
          <w:sz w:val="24"/>
          <w:szCs w:val="24"/>
        </w:rPr>
        <w:t xml:space="preserve">и </w:t>
      </w:r>
      <w:r w:rsidR="00814657">
        <w:rPr>
          <w:rFonts w:ascii="inherit" w:hAnsi="inherit"/>
          <w:color w:val="1F1F1F"/>
          <w:sz w:val="24"/>
          <w:szCs w:val="24"/>
        </w:rPr>
        <w:t xml:space="preserve"> </w:t>
      </w:r>
      <w:r w:rsidR="00D80BAB" w:rsidRPr="00814657">
        <w:rPr>
          <w:rFonts w:ascii="inherit" w:hAnsi="inherit"/>
          <w:color w:val="1F1F1F"/>
          <w:sz w:val="24"/>
          <w:szCs w:val="24"/>
        </w:rPr>
        <w:t>НУХ</w:t>
      </w:r>
      <w:r w:rsidR="007E5C72" w:rsidRPr="00D80BAB">
        <w:rPr>
          <w:rFonts w:ascii="GHEA Grapalat" w:hAnsi="GHEA Grapalat"/>
          <w:sz w:val="24"/>
          <w:szCs w:val="24"/>
        </w:rPr>
        <w:t>»  HOAK</w:t>
      </w:r>
      <w:r w:rsidR="007E5C72" w:rsidRPr="0015555B">
        <w:rPr>
          <w:rFonts w:ascii="GHEA Grapalat" w:hAnsi="GHEA Grapalat"/>
          <w:sz w:val="24"/>
          <w:szCs w:val="24"/>
        </w:rPr>
        <w:t xml:space="preserve">, которая находится в Араратской </w:t>
      </w:r>
      <w:r w:rsidR="007E5C72" w:rsidRPr="00814657">
        <w:rPr>
          <w:rFonts w:ascii="GHEA Grapalat" w:hAnsi="GHEA Grapalat"/>
          <w:sz w:val="22"/>
          <w:szCs w:val="22"/>
        </w:rPr>
        <w:t xml:space="preserve">области  </w:t>
      </w:r>
      <w:r w:rsidR="00814657" w:rsidRPr="00814657">
        <w:rPr>
          <w:rFonts w:ascii="inherit" w:hAnsi="inherit"/>
          <w:color w:val="1F1F1F"/>
          <w:sz w:val="22"/>
          <w:szCs w:val="22"/>
        </w:rPr>
        <w:t>Воскетап</w:t>
      </w:r>
      <w:r w:rsidR="00BD0664" w:rsidRPr="00814657">
        <w:rPr>
          <w:rFonts w:ascii="GHEA Grapalat" w:hAnsi="GHEA Grapalat"/>
          <w:sz w:val="22"/>
          <w:szCs w:val="22"/>
        </w:rPr>
        <w:t xml:space="preserve">  </w:t>
      </w:r>
      <w:r w:rsidR="007E5C72" w:rsidRPr="00814657">
        <w:rPr>
          <w:rFonts w:ascii="GHEA Grapalat" w:hAnsi="GHEA Grapalat"/>
          <w:sz w:val="22"/>
          <w:szCs w:val="22"/>
        </w:rPr>
        <w:t xml:space="preserve">на </w:t>
      </w:r>
      <w:r w:rsidR="00814657" w:rsidRPr="00814657">
        <w:rPr>
          <w:rFonts w:ascii="inherit" w:hAnsi="inherit"/>
          <w:color w:val="1F1F1F"/>
          <w:sz w:val="22"/>
          <w:szCs w:val="22"/>
        </w:rPr>
        <w:t xml:space="preserve">Воскетап  </w:t>
      </w:r>
      <w:r w:rsidR="00BD0664" w:rsidRPr="00814657">
        <w:rPr>
          <w:rFonts w:ascii="GHEA Grapalat" w:hAnsi="GHEA Grapalat"/>
          <w:sz w:val="22"/>
          <w:szCs w:val="22"/>
        </w:rPr>
        <w:t xml:space="preserve"> </w:t>
      </w:r>
      <w:r w:rsidR="00814657" w:rsidRPr="00814657">
        <w:rPr>
          <w:rFonts w:ascii="inherit" w:hAnsi="inherit"/>
          <w:color w:val="1F1F1F"/>
          <w:sz w:val="22"/>
          <w:szCs w:val="22"/>
        </w:rPr>
        <w:t>Г. Абелян</w:t>
      </w:r>
      <w:r w:rsidR="00814657">
        <w:rPr>
          <w:rFonts w:ascii="inherit" w:hAnsi="inherit"/>
          <w:color w:val="1F1F1F"/>
          <w:sz w:val="22"/>
          <w:szCs w:val="22"/>
        </w:rPr>
        <w:t xml:space="preserve">  </w:t>
      </w:r>
      <w:r w:rsidR="00814657" w:rsidRPr="00814657">
        <w:rPr>
          <w:rFonts w:ascii="inherit" w:hAnsi="inherit"/>
          <w:sz w:val="22"/>
          <w:szCs w:val="22"/>
        </w:rPr>
        <w:t>5</w:t>
      </w:r>
    </w:p>
    <w:p w:rsidR="00E12B8D" w:rsidRPr="008B3A70" w:rsidRDefault="00BD0664" w:rsidP="00D80BAB">
      <w:pPr>
        <w:pStyle w:val="HTML"/>
        <w:shd w:val="clear" w:color="auto" w:fill="F8F9FA"/>
        <w:spacing w:line="540" w:lineRule="atLeast"/>
        <w:rPr>
          <w:rFonts w:ascii="inherit" w:hAnsi="inherit"/>
          <w:sz w:val="22"/>
          <w:szCs w:val="22"/>
        </w:rPr>
      </w:pPr>
      <w:r w:rsidRPr="008B3A70">
        <w:rPr>
          <w:rFonts w:ascii="GHEA Grapalat" w:hAnsi="GHEA Grapalat"/>
          <w:sz w:val="22"/>
          <w:szCs w:val="22"/>
        </w:rPr>
        <w:t xml:space="preserve">. </w:t>
      </w:r>
      <w:r w:rsidR="00E12B8D" w:rsidRPr="008B3A70">
        <w:rPr>
          <w:rFonts w:ascii="GHEA Grapalat" w:hAnsi="GHEA Grapalat"/>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w:t>
      </w:r>
      <w:r w:rsidRPr="008B3A70">
        <w:rPr>
          <w:rFonts w:ascii="GHEA Grapalat" w:hAnsi="GHEA Grapalat"/>
          <w:i w:val="0"/>
          <w:sz w:val="24"/>
          <w:szCs w:val="24"/>
        </w:rPr>
        <w:t xml:space="preserve">по </w:t>
      </w:r>
      <w:r w:rsidR="00501D4F" w:rsidRPr="008B3A70">
        <w:rPr>
          <w:rFonts w:ascii="GHEA Grapalat" w:hAnsi="GHEA Grapalat"/>
          <w:i w:val="0"/>
          <w:sz w:val="24"/>
          <w:szCs w:val="24"/>
        </w:rPr>
        <w:t xml:space="preserve"> </w:t>
      </w:r>
      <w:r w:rsidRPr="008B3A70">
        <w:rPr>
          <w:rFonts w:ascii="GHEA Grapalat" w:hAnsi="GHEA Grapalat"/>
          <w:i w:val="0"/>
          <w:sz w:val="24"/>
          <w:szCs w:val="24"/>
        </w:rPr>
        <w:t>адресу</w:t>
      </w:r>
      <w:r w:rsidR="00501D4F" w:rsidRPr="008B3A70">
        <w:rPr>
          <w:rFonts w:ascii="GHEA Grapalat" w:hAnsi="GHEA Grapalat"/>
          <w:i w:val="0"/>
          <w:spacing w:val="6"/>
          <w:sz w:val="24"/>
          <w:szCs w:val="24"/>
        </w:rPr>
        <w:t xml:space="preserve">  </w:t>
      </w:r>
      <w:r w:rsidR="009E3704" w:rsidRPr="008B3A70">
        <w:rPr>
          <w:rFonts w:ascii="Sylfaen" w:hAnsi="Sylfaen"/>
          <w:i w:val="0"/>
          <w:sz w:val="24"/>
          <w:szCs w:val="24"/>
        </w:rPr>
        <w:t>с</w:t>
      </w:r>
      <w:r w:rsidR="009E3704" w:rsidRPr="008B3A70">
        <w:rPr>
          <w:rFonts w:ascii="Sylfaen" w:hAnsi="Sylfaen"/>
          <w:i w:val="0"/>
          <w:sz w:val="24"/>
          <w:szCs w:val="24"/>
          <w:lang w:val="hy-AM"/>
        </w:rPr>
        <w:t xml:space="preserve"> </w:t>
      </w:r>
      <w:r w:rsidR="002C3F4E" w:rsidRPr="008B3A70">
        <w:rPr>
          <w:rFonts w:ascii="Sylfaen" w:hAnsi="Sylfaen"/>
          <w:i w:val="0"/>
          <w:sz w:val="24"/>
          <w:szCs w:val="24"/>
        </w:rPr>
        <w:t xml:space="preserve"> </w:t>
      </w:r>
      <w:r w:rsidR="007E5C72" w:rsidRPr="008B3A70">
        <w:rPr>
          <w:rFonts w:ascii="GHEA Grapalat" w:hAnsi="GHEA Grapalat"/>
          <w:i w:val="0"/>
          <w:sz w:val="24"/>
          <w:szCs w:val="24"/>
        </w:rPr>
        <w:t xml:space="preserve">Араратской </w:t>
      </w:r>
      <w:r w:rsidR="007E5C72" w:rsidRPr="00814657">
        <w:rPr>
          <w:rFonts w:ascii="GHEA Grapalat" w:hAnsi="GHEA Grapalat"/>
          <w:i w:val="0"/>
          <w:sz w:val="24"/>
          <w:szCs w:val="24"/>
        </w:rPr>
        <w:t xml:space="preserve">области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6</w:t>
      </w:r>
      <w:r w:rsidR="009E3704" w:rsidRPr="00814657">
        <w:rPr>
          <w:rFonts w:ascii="Sylfaen" w:hAnsi="Sylfaen"/>
          <w:i w:val="0"/>
          <w:color w:val="FF0000"/>
          <w:sz w:val="24"/>
          <w:szCs w:val="24"/>
        </w:rPr>
        <w:t>,</w:t>
      </w:r>
      <w:r w:rsidR="009E3704" w:rsidRPr="008B3A70">
        <w:rPr>
          <w:rFonts w:ascii="Sylfaen" w:hAnsi="Sylfaen"/>
          <w:i w:val="0"/>
          <w:sz w:val="24"/>
          <w:szCs w:val="24"/>
        </w:rPr>
        <w:t xml:space="preserve"> </w:t>
      </w:r>
      <w:r w:rsidR="009E3704" w:rsidRPr="008B3A70">
        <w:rPr>
          <w:rFonts w:ascii="Calibri" w:hAnsi="Calibri"/>
          <w:i w:val="0"/>
          <w:sz w:val="24"/>
          <w:szCs w:val="24"/>
        </w:rPr>
        <w:t xml:space="preserve">в документарной форме, </w:t>
      </w:r>
      <w:r w:rsidR="002C3F4E" w:rsidRPr="008B3A70">
        <w:rPr>
          <w:rFonts w:ascii="Calibri" w:hAnsi="Calibri"/>
          <w:i w:val="0"/>
          <w:sz w:val="24"/>
          <w:szCs w:val="24"/>
        </w:rPr>
        <w:t xml:space="preserve"> </w:t>
      </w:r>
      <w:r w:rsidR="007941A0" w:rsidRPr="008B3A70">
        <w:rPr>
          <w:rFonts w:ascii="Sylfaen" w:hAnsi="Sylfaen"/>
          <w:i w:val="0"/>
          <w:sz w:val="24"/>
          <w:szCs w:val="24"/>
          <w:lang w:val="hy-AM"/>
        </w:rPr>
        <w:t>1</w:t>
      </w:r>
      <w:r w:rsidR="00416AA2">
        <w:rPr>
          <w:rFonts w:ascii="Sylfaen" w:hAnsi="Sylfaen"/>
          <w:i w:val="0"/>
          <w:sz w:val="24"/>
          <w:szCs w:val="24"/>
        </w:rPr>
        <w:t>1</w:t>
      </w:r>
      <w:r w:rsidR="007941A0" w:rsidRPr="008B3A70">
        <w:rPr>
          <w:rFonts w:ascii="Sylfaen" w:hAnsi="Sylfaen"/>
          <w:i w:val="0"/>
          <w:sz w:val="24"/>
          <w:szCs w:val="24"/>
          <w:lang w:val="hy-AM"/>
        </w:rPr>
        <w:t>.</w:t>
      </w:r>
      <w:r w:rsidR="00CE3063">
        <w:rPr>
          <w:rFonts w:ascii="Sylfaen" w:hAnsi="Sylfaen"/>
          <w:i w:val="0"/>
          <w:sz w:val="24"/>
          <w:szCs w:val="24"/>
        </w:rPr>
        <w:t>3</w:t>
      </w:r>
      <w:r w:rsidR="009256FD" w:rsidRPr="008B3A70">
        <w:rPr>
          <w:rFonts w:ascii="Sylfaen" w:hAnsi="Sylfaen"/>
          <w:i w:val="0"/>
          <w:sz w:val="24"/>
          <w:szCs w:val="24"/>
        </w:rPr>
        <w:t>0</w:t>
      </w:r>
      <w:r w:rsidR="002C3F4E" w:rsidRPr="008B3A70">
        <w:rPr>
          <w:rFonts w:ascii="Sylfaen" w:hAnsi="Sylfaen"/>
          <w:i w:val="0"/>
          <w:sz w:val="24"/>
          <w:szCs w:val="24"/>
        </w:rPr>
        <w:t xml:space="preserve"> </w:t>
      </w:r>
      <w:r w:rsidR="009E3704" w:rsidRPr="008B3A70">
        <w:rPr>
          <w:rFonts w:ascii="Calibri" w:hAnsi="Calibri"/>
          <w:i w:val="0"/>
          <w:sz w:val="24"/>
          <w:szCs w:val="24"/>
        </w:rPr>
        <w:t xml:space="preserve"> часов </w:t>
      </w:r>
      <w:r w:rsidR="002C3F4E" w:rsidRPr="008B3A70">
        <w:rPr>
          <w:rFonts w:ascii="Calibri" w:hAnsi="Calibri"/>
          <w:i w:val="0"/>
          <w:sz w:val="24"/>
          <w:szCs w:val="24"/>
        </w:rPr>
        <w:t xml:space="preserve"> </w:t>
      </w:r>
      <w:r w:rsidR="009E3704" w:rsidRPr="008B3A70">
        <w:rPr>
          <w:rFonts w:ascii="Calibri" w:hAnsi="Calibri"/>
          <w:i w:val="0"/>
          <w:sz w:val="24"/>
          <w:szCs w:val="24"/>
        </w:rPr>
        <w:t xml:space="preserve">7-го  </w:t>
      </w:r>
      <w:r w:rsidRPr="008B3A70">
        <w:rPr>
          <w:rFonts w:ascii="GHEA Grapalat" w:hAnsi="GHEA Grapalat"/>
          <w:i w:val="0"/>
          <w:sz w:val="24"/>
          <w:szCs w:val="24"/>
        </w:rPr>
        <w:t>дня со дня опублик</w:t>
      </w:r>
      <w:r w:rsidRPr="002C3F4E">
        <w:rPr>
          <w:rFonts w:ascii="GHEA Grapalat" w:hAnsi="GHEA Grapalat"/>
          <w:i w:val="0"/>
          <w:sz w:val="24"/>
          <w:szCs w:val="24"/>
        </w:rPr>
        <w:t>ования настоящего объявления. Кроме армянского языка заявки могут быть поданы также на английском или русском языке.</w:t>
      </w:r>
    </w:p>
    <w:p w:rsidR="00E12B8D" w:rsidRPr="008B3A70" w:rsidRDefault="00E12B8D" w:rsidP="00E12B8D">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 xml:space="preserve">Вскрытие заявок будет проводиться по </w:t>
      </w:r>
      <w:r w:rsidRPr="008B3A70">
        <w:rPr>
          <w:rFonts w:ascii="GHEA Grapalat" w:hAnsi="GHEA Grapalat"/>
          <w:i w:val="0"/>
          <w:sz w:val="24"/>
          <w:szCs w:val="24"/>
        </w:rPr>
        <w:t>адресу</w:t>
      </w:r>
      <w:r w:rsidR="002C3F4E" w:rsidRPr="008B3A70">
        <w:rPr>
          <w:rFonts w:ascii="GHEA Grapalat" w:hAnsi="GHEA Grapalat"/>
          <w:i w:val="0"/>
          <w:sz w:val="24"/>
          <w:szCs w:val="24"/>
        </w:rPr>
        <w:t xml:space="preserve"> </w:t>
      </w:r>
      <w:r w:rsidRPr="008B3A70">
        <w:rPr>
          <w:rFonts w:ascii="GHEA Grapalat" w:hAnsi="GHEA Grapalat"/>
          <w:i w:val="0"/>
          <w:sz w:val="24"/>
          <w:szCs w:val="24"/>
        </w:rPr>
        <w:t xml:space="preserve"> </w:t>
      </w:r>
      <w:r w:rsidR="007E5C72" w:rsidRPr="008B3A70">
        <w:rPr>
          <w:rFonts w:ascii="GHEA Grapalat" w:hAnsi="GHEA Grapalat"/>
          <w:i w:val="0"/>
          <w:sz w:val="24"/>
          <w:szCs w:val="24"/>
        </w:rPr>
        <w:t xml:space="preserve">Араратской области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 xml:space="preserve">6    </w:t>
      </w:r>
      <w:r w:rsidR="009E3704" w:rsidRPr="008B3A70">
        <w:rPr>
          <w:rFonts w:ascii="Sylfaen" w:hAnsi="Sylfaen"/>
          <w:i w:val="0"/>
          <w:sz w:val="24"/>
          <w:szCs w:val="24"/>
        </w:rPr>
        <w:t>1</w:t>
      </w:r>
      <w:r w:rsidR="00416AA2">
        <w:rPr>
          <w:rFonts w:ascii="Sylfaen" w:hAnsi="Sylfaen"/>
          <w:i w:val="0"/>
          <w:sz w:val="24"/>
          <w:szCs w:val="24"/>
        </w:rPr>
        <w:t>1</w:t>
      </w:r>
      <w:r w:rsidR="009E3704" w:rsidRPr="008B3A70">
        <w:rPr>
          <w:rFonts w:ascii="Sylfaen" w:hAnsi="Sylfaen"/>
          <w:i w:val="0"/>
          <w:sz w:val="24"/>
          <w:szCs w:val="24"/>
        </w:rPr>
        <w:t>.</w:t>
      </w:r>
      <w:r w:rsidR="00CE3063">
        <w:rPr>
          <w:rFonts w:ascii="Sylfaen" w:hAnsi="Sylfaen"/>
          <w:i w:val="0"/>
          <w:sz w:val="24"/>
          <w:szCs w:val="24"/>
        </w:rPr>
        <w:t>3</w:t>
      </w:r>
      <w:r w:rsidR="009256FD" w:rsidRPr="008B3A70">
        <w:rPr>
          <w:rFonts w:ascii="Sylfaen" w:hAnsi="Sylfaen"/>
          <w:i w:val="0"/>
          <w:sz w:val="24"/>
          <w:szCs w:val="24"/>
        </w:rPr>
        <w:t>0</w:t>
      </w:r>
      <w:r w:rsidR="009E3704" w:rsidRPr="008B3A70">
        <w:rPr>
          <w:rFonts w:ascii="Sylfaen" w:hAnsi="Sylfaen"/>
          <w:i w:val="0"/>
          <w:sz w:val="24"/>
          <w:szCs w:val="24"/>
        </w:rPr>
        <w:t xml:space="preserve"> в</w:t>
      </w:r>
      <w:r w:rsidR="009E3704" w:rsidRPr="008B3A70">
        <w:rPr>
          <w:rFonts w:ascii="Sylfaen" w:hAnsi="Sylfaen"/>
          <w:i w:val="0"/>
          <w:sz w:val="24"/>
          <w:szCs w:val="24"/>
          <w:lang w:val="hy-AM"/>
        </w:rPr>
        <w:t xml:space="preserve"> </w:t>
      </w:r>
      <w:r w:rsidR="008B3A70">
        <w:rPr>
          <w:rFonts w:ascii="Sylfaen" w:hAnsi="Sylfaen"/>
          <w:i w:val="0"/>
          <w:sz w:val="24"/>
          <w:szCs w:val="24"/>
        </w:rPr>
        <w:t xml:space="preserve"> </w:t>
      </w:r>
      <w:r w:rsidR="008B3A70" w:rsidRPr="008B3A70">
        <w:rPr>
          <w:rFonts w:ascii="Sylfaen" w:hAnsi="Sylfaen"/>
          <w:i w:val="0"/>
          <w:sz w:val="24"/>
          <w:szCs w:val="24"/>
        </w:rPr>
        <w:t>1</w:t>
      </w:r>
      <w:r w:rsidR="00BE6A46">
        <w:rPr>
          <w:rFonts w:ascii="Sylfaen" w:hAnsi="Sylfaen"/>
          <w:i w:val="0"/>
          <w:sz w:val="24"/>
          <w:szCs w:val="24"/>
        </w:rPr>
        <w:t>6</w:t>
      </w:r>
      <w:r w:rsidR="008B3A70">
        <w:rPr>
          <w:rFonts w:ascii="Sylfaen" w:hAnsi="Sylfaen"/>
          <w:i w:val="0"/>
          <w:sz w:val="24"/>
          <w:szCs w:val="24"/>
        </w:rPr>
        <w:t>.</w:t>
      </w:r>
      <w:r w:rsidR="008B3A70" w:rsidRPr="008B3A70">
        <w:rPr>
          <w:rFonts w:ascii="GHEA Grapalat" w:hAnsi="GHEA Grapalat"/>
          <w:sz w:val="24"/>
          <w:szCs w:val="24"/>
        </w:rPr>
        <w:t>08</w:t>
      </w:r>
      <w:r w:rsidR="009E3704" w:rsidRPr="008B3A70">
        <w:rPr>
          <w:rFonts w:ascii="GHEA Grapalat" w:hAnsi="GHEA Grapalat"/>
          <w:sz w:val="24"/>
          <w:szCs w:val="24"/>
        </w:rPr>
        <w:t>.202</w:t>
      </w:r>
      <w:r w:rsidR="008B3A70" w:rsidRPr="00AD6E3B">
        <w:rPr>
          <w:rFonts w:ascii="GHEA Grapalat" w:hAnsi="GHEA Grapalat"/>
          <w:sz w:val="24"/>
          <w:szCs w:val="24"/>
        </w:rPr>
        <w:t>4</w:t>
      </w:r>
      <w:r w:rsidR="009E3704" w:rsidRPr="008B3A70">
        <w:rPr>
          <w:rFonts w:ascii="Sylfaen" w:hAnsi="Sylfaen"/>
          <w:sz w:val="24"/>
          <w:szCs w:val="24"/>
          <w:lang w:val="hy-AM"/>
        </w:rPr>
        <w:t xml:space="preserve"> года</w:t>
      </w:r>
      <w:r w:rsidR="009E3704" w:rsidRPr="008B3A70">
        <w:rPr>
          <w:rFonts w:ascii="Sylfaen" w:hAnsi="Sylfaen"/>
          <w:sz w:val="24"/>
          <w:szCs w:val="24"/>
        </w:rPr>
        <w:t xml:space="preserve"> </w:t>
      </w:r>
      <w:r w:rsidRPr="008B3A70">
        <w:rPr>
          <w:rFonts w:ascii="GHEA Grapalat" w:hAnsi="GHEA Grapalat"/>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E12B8D" w:rsidRPr="00501D4F" w:rsidRDefault="009E3704" w:rsidP="00D80BAB">
      <w:pPr>
        <w:widowControl w:val="0"/>
        <w:spacing w:after="160"/>
        <w:ind w:firstLine="567"/>
        <w:jc w:val="both"/>
        <w:rPr>
          <w:rFonts w:ascii="GHEA Grapalat" w:hAnsi="GHEA Grapalat"/>
          <w: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814657">
        <w:rPr>
          <w:rFonts w:ascii="GHEA Grapalat" w:hAnsi="GHEA Grapalat"/>
        </w:rPr>
        <w:t>«Воскетапи  НУХ»  HOAK</w:t>
      </w:r>
      <w:r w:rsidR="00D80BAB" w:rsidRPr="00501D4F">
        <w:rPr>
          <w:rFonts w:ascii="GHEA Grapalat" w:hAnsi="GHEA Grapalat" w:cs="Sylfaen"/>
          <w:b/>
          <w:sz w:val="22"/>
          <w:szCs w:val="22"/>
        </w:rPr>
        <w:t xml:space="preserve"> </w:t>
      </w:r>
      <w:r w:rsidR="00E12B8D"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F43A43">
        <w:rPr>
          <w:rFonts w:ascii="Sylfaen" w:hAnsi="Sylfaen"/>
        </w:rPr>
        <w:t>VM-GHAPDzB-24/01</w:t>
      </w:r>
      <w:r w:rsidR="00D80BAB">
        <w:rPr>
          <w:rFonts w:ascii="Sylfaen" w:hAnsi="Sylfaen"/>
        </w:rPr>
        <w:t xml:space="preserve"> </w:t>
      </w:r>
      <w:r w:rsidR="009E3704" w:rsidRPr="009E3704">
        <w:rPr>
          <w:rFonts w:ascii="GHEA Grapalat" w:hAnsi="GHEA Grapalat"/>
          <w:i/>
        </w:rPr>
        <w:br/>
        <w:t xml:space="preserve">№ 1 от </w:t>
      </w:r>
      <w:r w:rsidR="00D80BAB" w:rsidRPr="00D80BAB">
        <w:rPr>
          <w:rFonts w:ascii="GHEA Grapalat" w:hAnsi="GHEA Grapalat"/>
          <w:i/>
        </w:rPr>
        <w:t>0</w:t>
      </w:r>
      <w:r w:rsidR="00BE6A46">
        <w:rPr>
          <w:rFonts w:ascii="GHEA Grapalat" w:hAnsi="GHEA Grapalat"/>
          <w:i/>
        </w:rPr>
        <w:t>9</w:t>
      </w:r>
      <w:r w:rsidR="009E3704" w:rsidRPr="009E3704">
        <w:rPr>
          <w:rFonts w:ascii="GHEA Grapalat" w:hAnsi="GHEA Grapalat"/>
          <w:i/>
        </w:rPr>
        <w:t xml:space="preserve"> </w:t>
      </w:r>
      <w:r w:rsidR="00D80BAB">
        <w:rPr>
          <w:rFonts w:ascii="GHEA Grapalat" w:hAnsi="GHEA Grapalat"/>
        </w:rPr>
        <w:t>.</w:t>
      </w:r>
      <w:r w:rsidR="00D80BAB" w:rsidRPr="00D80BAB">
        <w:rPr>
          <w:rFonts w:ascii="GHEA Grapalat" w:hAnsi="GHEA Grapalat"/>
        </w:rPr>
        <w:t>08</w:t>
      </w:r>
      <w:r w:rsidR="009E3704" w:rsidRPr="009E3704">
        <w:rPr>
          <w:rFonts w:ascii="GHEA Grapalat" w:hAnsi="GHEA Grapalat"/>
        </w:rPr>
        <w:t>.</w:t>
      </w:r>
      <w:r w:rsidR="00D80BAB">
        <w:rPr>
          <w:rFonts w:ascii="GHEA Grapalat" w:hAnsi="GHEA Grapalat"/>
          <w:i/>
        </w:rPr>
        <w:t>2024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814657" w:rsidP="009E3704">
      <w:pPr>
        <w:widowControl w:val="0"/>
        <w:spacing w:after="160"/>
        <w:ind w:right="-7" w:firstLine="567"/>
        <w:jc w:val="center"/>
        <w:rPr>
          <w:rFonts w:ascii="Calibri" w:hAnsi="Calibri" w:cs="Sylfaen"/>
        </w:rPr>
      </w:pPr>
      <w:r>
        <w:rPr>
          <w:rFonts w:ascii="GHEA Grapalat" w:hAnsi="GHEA Grapalat"/>
        </w:rPr>
        <w:t>«Воскетапи  НУХ»  HOAK</w:t>
      </w:r>
      <w:r w:rsidR="00D80BAB" w:rsidRPr="00501D4F">
        <w:rPr>
          <w:rFonts w:ascii="Calibri" w:hAnsi="Calibri"/>
        </w:rPr>
        <w:t xml:space="preserve"> </w:t>
      </w:r>
      <w:r w:rsidR="00D80BAB" w:rsidRPr="009B2156">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814657" w:rsidP="00BD0664">
      <w:pPr>
        <w:jc w:val="center"/>
        <w:rPr>
          <w:rFonts w:ascii="GHEA Grapalat" w:hAnsi="GHEA Grapalat"/>
        </w:rPr>
      </w:pPr>
      <w:r>
        <w:rPr>
          <w:rFonts w:ascii="GHEA Grapalat" w:hAnsi="GHEA Grapalat"/>
        </w:rPr>
        <w:t>«Воскетапи  НУХ»  HOAK</w:t>
      </w:r>
      <w:r w:rsidR="00D80BAB">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E12B8D" w:rsidRPr="00501D4F" w:rsidRDefault="00814657" w:rsidP="00E12B8D">
      <w:pPr>
        <w:widowControl w:val="0"/>
        <w:spacing w:after="160"/>
        <w:jc w:val="center"/>
        <w:rPr>
          <w:rFonts w:ascii="GHEA Grapalat" w:hAnsi="GHEA Grapalat"/>
        </w:rPr>
      </w:pPr>
      <w:r>
        <w:rPr>
          <w:rFonts w:ascii="GHEA Grapalat" w:hAnsi="GHEA Grapalat"/>
        </w:rPr>
        <w:t>«Воскетапи  НУХ»  HOAK</w:t>
      </w:r>
      <w:r w:rsidR="00F06F17" w:rsidRPr="00501D4F">
        <w:rPr>
          <w:rFonts w:ascii="GHEA Grapalat" w:hAnsi="GHEA Grapalat"/>
          <w:b/>
        </w:rPr>
        <w:t xml:space="preserve"> </w:t>
      </w:r>
      <w:r w:rsidR="00F06F17" w:rsidRPr="00F06F17">
        <w:rPr>
          <w:rFonts w:ascii="GHEA Grapalat" w:hAnsi="GHEA Grapalat"/>
          <w:b/>
        </w:rPr>
        <w:t xml:space="preserve"> </w:t>
      </w:r>
      <w:r w:rsidR="00E12B8D" w:rsidRPr="00501D4F">
        <w:rPr>
          <w:rFonts w:ascii="GHEA Grapalat" w:hAnsi="GHEA Grapalat"/>
          <w:b/>
        </w:rPr>
        <w:t xml:space="preserve">ПРИГЛАШЕНИЯ НА ОТКРЫТЫЙ КОНКУРС, </w:t>
      </w:r>
      <w:r w:rsidR="00E12B8D"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F43A43">
        <w:rPr>
          <w:rFonts w:ascii="Sylfaen" w:hAnsi="Sylfaen"/>
        </w:rPr>
        <w:t>VM-GHAPDzB-24/01</w:t>
      </w:r>
      <w:r w:rsidR="00D80BAB">
        <w:rPr>
          <w:rFonts w:ascii="Sylfaen" w:hAnsi="Sylfaen"/>
        </w:rPr>
        <w:t xml:space="preserve"> </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AD6E3B"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AD6E3B">
        <w:rPr>
          <w:rFonts w:ascii="GHEA Grapalat" w:hAnsi="GHEA Grapalat"/>
          <w:i w:val="0"/>
          <w:sz w:val="24"/>
          <w:szCs w:val="24"/>
        </w:rPr>
        <w:t xml:space="preserve">Предметом закупки является приобретение </w:t>
      </w:r>
      <w:r w:rsidR="00814657">
        <w:rPr>
          <w:rFonts w:ascii="GHEA Grapalat" w:hAnsi="GHEA Grapalat"/>
          <w:i w:val="0"/>
          <w:sz w:val="24"/>
          <w:szCs w:val="24"/>
        </w:rPr>
        <w:t>«Воскетапи  НУХ»  HOAK</w:t>
      </w:r>
      <w:r w:rsidR="00F06F17" w:rsidRPr="00AD6E3B">
        <w:rPr>
          <w:rFonts w:ascii="GHEA Grapalat" w:hAnsi="GHEA Grapalat"/>
          <w:i w:val="0"/>
          <w:sz w:val="24"/>
          <w:szCs w:val="24"/>
        </w:rPr>
        <w:t xml:space="preserve"> </w:t>
      </w:r>
      <w:r w:rsidRPr="00AD6E3B">
        <w:rPr>
          <w:rFonts w:ascii="GHEA Grapalat" w:hAnsi="GHEA Grapalat"/>
          <w:i w:val="0"/>
          <w:sz w:val="24"/>
          <w:szCs w:val="24"/>
        </w:rPr>
        <w:t>(далее — также товар) для нужд "</w:t>
      </w:r>
      <w:r w:rsidR="009E3704" w:rsidRPr="00AD6E3B">
        <w:rPr>
          <w:rFonts w:ascii="Arial Unicode" w:hAnsi="Arial Unicode"/>
          <w:i w:val="0"/>
          <w:sz w:val="24"/>
          <w:szCs w:val="24"/>
        </w:rPr>
        <w:t xml:space="preserve"> продуктов</w:t>
      </w:r>
      <w:r w:rsidR="009E3704" w:rsidRPr="00AD6E3B">
        <w:rPr>
          <w:rFonts w:ascii="GHEA Grapalat" w:hAnsi="GHEA Grapalat"/>
          <w:i w:val="0"/>
          <w:sz w:val="24"/>
          <w:szCs w:val="24"/>
        </w:rPr>
        <w:t xml:space="preserve"> </w:t>
      </w:r>
      <w:r w:rsidRPr="00AD6E3B">
        <w:rPr>
          <w:rFonts w:ascii="GHEA Grapalat" w:hAnsi="GHEA Grapalat"/>
          <w:i w:val="0"/>
          <w:sz w:val="24"/>
          <w:szCs w:val="24"/>
        </w:rPr>
        <w:t>", которые сгруппированы в лоты "</w:t>
      </w:r>
      <w:r w:rsidR="007941A0" w:rsidRPr="00AD6E3B">
        <w:rPr>
          <w:rFonts w:ascii="GHEA Grapalat" w:hAnsi="GHEA Grapalat"/>
          <w:i w:val="0"/>
          <w:sz w:val="24"/>
          <w:szCs w:val="24"/>
        </w:rPr>
        <w:t>5</w:t>
      </w:r>
      <w:r w:rsidR="00AD6E3B" w:rsidRPr="00AD6E3B">
        <w:rPr>
          <w:rFonts w:ascii="GHEA Grapalat" w:hAnsi="GHEA Grapalat"/>
          <w:i w:val="0"/>
          <w:sz w:val="24"/>
          <w:szCs w:val="24"/>
        </w:rPr>
        <w:t>6</w:t>
      </w:r>
      <w:r w:rsidRPr="00AD6E3B">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Лотов</w:t>
            </w:r>
          </w:p>
        </w:tc>
        <w:tc>
          <w:tcPr>
            <w:tcW w:w="6458" w:type="dxa"/>
            <w:vMerge w:val="restart"/>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Наименование лота</w:t>
            </w:r>
          </w:p>
        </w:tc>
      </w:tr>
      <w:tr w:rsidR="00E12B8D" w:rsidRPr="00501D4F" w:rsidTr="008B1F5B">
        <w:trPr>
          <w:jc w:val="center"/>
        </w:trPr>
        <w:tc>
          <w:tcPr>
            <w:tcW w:w="1530" w:type="dxa"/>
            <w:vAlign w:val="center"/>
          </w:tcPr>
          <w:p w:rsidR="00E12B8D" w:rsidRPr="00AD6E3B" w:rsidRDefault="00E12B8D" w:rsidP="008B1F5B">
            <w:pPr>
              <w:pStyle w:val="23"/>
              <w:widowControl w:val="0"/>
              <w:spacing w:after="120" w:line="240" w:lineRule="auto"/>
              <w:ind w:firstLine="0"/>
              <w:jc w:val="center"/>
              <w:rPr>
                <w:rFonts w:ascii="GHEA Grapalat" w:hAnsi="GHEA Grapalat"/>
                <w:sz w:val="24"/>
                <w:szCs w:val="24"/>
              </w:rPr>
            </w:pPr>
            <w:r w:rsidRPr="00AD6E3B">
              <w:rPr>
                <w:rFonts w:ascii="GHEA Grapalat" w:hAnsi="GHEA Grapalat"/>
                <w:b/>
                <w:i/>
                <w:sz w:val="24"/>
                <w:szCs w:val="24"/>
              </w:rPr>
              <w:t>Номера</w:t>
            </w:r>
          </w:p>
        </w:tc>
        <w:tc>
          <w:tcPr>
            <w:tcW w:w="1246" w:type="dxa"/>
            <w:vAlign w:val="center"/>
          </w:tcPr>
          <w:p w:rsidR="00E12B8D" w:rsidRPr="00BE6A46" w:rsidRDefault="00E12B8D" w:rsidP="008B1F5B">
            <w:pPr>
              <w:pStyle w:val="23"/>
              <w:widowControl w:val="0"/>
              <w:spacing w:after="120" w:line="240" w:lineRule="auto"/>
              <w:ind w:firstLine="0"/>
              <w:jc w:val="center"/>
              <w:rPr>
                <w:rFonts w:ascii="GHEA Grapalat" w:hAnsi="GHEA Grapalat"/>
                <w:b/>
                <w:i/>
                <w:sz w:val="24"/>
                <w:szCs w:val="24"/>
              </w:rPr>
            </w:pPr>
            <w:r w:rsidRPr="00BE6A46">
              <w:rPr>
                <w:rFonts w:ascii="GHEA Grapalat" w:hAnsi="GHEA Grapalat"/>
                <w:b/>
                <w:i/>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lang w:bidi="ar-SA"/>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lang w:bidi="ar-SA"/>
              </w:rPr>
            </w:pPr>
            <w:r>
              <w:rPr>
                <w:rFonts w:ascii="Calibri" w:hAnsi="Calibri" w:cs="Calibri"/>
                <w:color w:val="000000"/>
                <w:sz w:val="20"/>
                <w:szCs w:val="20"/>
              </w:rPr>
              <w:t>17500</w:t>
            </w:r>
          </w:p>
        </w:tc>
        <w:tc>
          <w:tcPr>
            <w:tcW w:w="6458" w:type="dxa"/>
            <w:vAlign w:val="center"/>
          </w:tcPr>
          <w:p w:rsidR="00D00B86" w:rsidRPr="0062086F" w:rsidRDefault="00D00B86" w:rsidP="00D00B86">
            <w:pPr>
              <w:jc w:val="center"/>
              <w:rPr>
                <w:rFonts w:ascii="GHEA Grapalat" w:hAnsi="GHEA Grapalat" w:cs="Calibri"/>
                <w:sz w:val="14"/>
                <w:szCs w:val="14"/>
              </w:rPr>
            </w:pPr>
            <w:r w:rsidRPr="00F50423">
              <w:rPr>
                <w:rFonts w:ascii="GHEA Grapalat" w:hAnsi="GHEA Grapalat" w:cs="Calibri"/>
                <w:sz w:val="14"/>
                <w:szCs w:val="14"/>
                <w:lang w:val="hy-AM"/>
              </w:rPr>
              <w:t>Мука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352000</w:t>
            </w:r>
          </w:p>
        </w:tc>
        <w:tc>
          <w:tcPr>
            <w:tcW w:w="6458" w:type="dxa"/>
            <w:vAlign w:val="center"/>
          </w:tcPr>
          <w:p w:rsidR="00D00B86" w:rsidRPr="00F50423" w:rsidRDefault="00D00B86" w:rsidP="00D00B86">
            <w:pPr>
              <w:jc w:val="center"/>
              <w:rPr>
                <w:rFonts w:ascii="GHEA Grapalat" w:hAnsi="GHEA Grapalat" w:cs="Calibri"/>
                <w:sz w:val="14"/>
                <w:szCs w:val="14"/>
                <w:lang w:val="hy-AM"/>
              </w:rPr>
            </w:pPr>
            <w:r w:rsidRPr="0062086F">
              <w:rPr>
                <w:rFonts w:ascii="GHEA Grapalat" w:hAnsi="GHEA Grapalat" w:cs="Calibri"/>
                <w:sz w:val="14"/>
                <w:szCs w:val="14"/>
              </w:rPr>
              <w:t>Хлеб</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44000</w:t>
            </w:r>
          </w:p>
        </w:tc>
        <w:tc>
          <w:tcPr>
            <w:tcW w:w="6458" w:type="dxa"/>
            <w:vAlign w:val="center"/>
          </w:tcPr>
          <w:p w:rsidR="00D00B86" w:rsidRPr="0062086F" w:rsidRDefault="00D00B86" w:rsidP="00D00B86">
            <w:pPr>
              <w:jc w:val="center"/>
              <w:rPr>
                <w:rFonts w:ascii="GHEA Grapalat" w:hAnsi="GHEA Grapalat" w:cs="Calibri"/>
                <w:sz w:val="14"/>
                <w:szCs w:val="14"/>
              </w:rPr>
            </w:pPr>
            <w:r>
              <w:rPr>
                <w:rFonts w:ascii="GHEA Grapalat" w:hAnsi="GHEA Grapalat" w:cs="Calibri"/>
                <w:sz w:val="14"/>
                <w:szCs w:val="14"/>
              </w:rPr>
              <w:t>булочка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25100</w:t>
            </w:r>
          </w:p>
        </w:tc>
        <w:tc>
          <w:tcPr>
            <w:tcW w:w="6458" w:type="dxa"/>
            <w:vAlign w:val="center"/>
          </w:tcPr>
          <w:p w:rsidR="00D00B86" w:rsidRPr="007C3733" w:rsidRDefault="00D00B86" w:rsidP="00D00B86">
            <w:pPr>
              <w:jc w:val="center"/>
              <w:rPr>
                <w:rFonts w:ascii="GHEA Grapalat" w:hAnsi="GHEA Grapalat" w:cs="Calibri"/>
                <w:sz w:val="14"/>
                <w:szCs w:val="14"/>
                <w:lang w:val="hy-AM"/>
              </w:rPr>
            </w:pPr>
            <w:r w:rsidRPr="0062086F">
              <w:rPr>
                <w:rFonts w:ascii="GHEA Grapalat" w:hAnsi="GHEA Grapalat" w:cs="Calibri"/>
                <w:sz w:val="14"/>
                <w:szCs w:val="14"/>
              </w:rPr>
              <w:t>Макаронные изделия</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82000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Сахар</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481690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Масло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39550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Подсолнечное масло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58000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рис</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10560</w:t>
            </w:r>
          </w:p>
        </w:tc>
        <w:tc>
          <w:tcPr>
            <w:tcW w:w="6458" w:type="dxa"/>
            <w:vAlign w:val="center"/>
          </w:tcPr>
          <w:p w:rsidR="00D00B86" w:rsidRPr="00A24A0C" w:rsidRDefault="00D00B86" w:rsidP="00D00B86">
            <w:pPr>
              <w:jc w:val="center"/>
              <w:rPr>
                <w:rFonts w:ascii="GHEA Grapalat" w:hAnsi="GHEA Grapalat" w:cs="Calibri"/>
                <w:sz w:val="14"/>
                <w:szCs w:val="14"/>
                <w:lang w:val="hy-AM"/>
              </w:rPr>
            </w:pPr>
            <w:r w:rsidRPr="0062086F">
              <w:rPr>
                <w:rFonts w:ascii="GHEA Grapalat" w:hAnsi="GHEA Grapalat" w:cs="Calibri"/>
                <w:sz w:val="14"/>
                <w:szCs w:val="14"/>
              </w:rPr>
              <w:t>Гречиха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27000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Чечевица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15000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Горох</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8550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Зерна пшеницы</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10650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Пожалуйста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108000</w:t>
            </w:r>
          </w:p>
        </w:tc>
        <w:tc>
          <w:tcPr>
            <w:tcW w:w="6458" w:type="dxa"/>
            <w:vAlign w:val="center"/>
          </w:tcPr>
          <w:p w:rsidR="00D00B86" w:rsidRPr="00233E57" w:rsidRDefault="00D00B86" w:rsidP="00D00B86">
            <w:pPr>
              <w:jc w:val="center"/>
              <w:rPr>
                <w:rFonts w:ascii="GHEA Grapalat" w:hAnsi="GHEA Grapalat" w:cs="Calibri"/>
                <w:sz w:val="14"/>
                <w:szCs w:val="14"/>
                <w:lang w:val="hy-AM"/>
              </w:rPr>
            </w:pPr>
            <w:r>
              <w:rPr>
                <w:rFonts w:ascii="GHEA Grapalat" w:hAnsi="GHEA Grapalat" w:cs="Calibri"/>
                <w:sz w:val="14"/>
                <w:szCs w:val="14"/>
                <w:lang w:val="hy-AM"/>
              </w:rPr>
              <w:t>Яйцо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430000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Говядина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389000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Куриная грудка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64000</w:t>
            </w:r>
          </w:p>
        </w:tc>
        <w:tc>
          <w:tcPr>
            <w:tcW w:w="6458" w:type="dxa"/>
            <w:vAlign w:val="center"/>
          </w:tcPr>
          <w:p w:rsidR="00D00B86" w:rsidRPr="009256FD" w:rsidRDefault="00D00B86" w:rsidP="00D00B86">
            <w:pPr>
              <w:jc w:val="center"/>
              <w:rPr>
                <w:rFonts w:ascii="GHEA Grapalat" w:hAnsi="GHEA Grapalat" w:cs="Calibri"/>
                <w:sz w:val="20"/>
                <w:szCs w:val="20"/>
              </w:rPr>
            </w:pPr>
            <w:r w:rsidRPr="0062086F">
              <w:rPr>
                <w:rFonts w:ascii="GHEA Grapalat" w:hAnsi="GHEA Grapalat" w:cs="Calibri"/>
                <w:sz w:val="14"/>
                <w:szCs w:val="14"/>
              </w:rPr>
              <w:t>Сыр</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27500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Молоко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28750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Йогурт</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28000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Кислый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11550</w:t>
            </w:r>
          </w:p>
        </w:tc>
        <w:tc>
          <w:tcPr>
            <w:tcW w:w="6458" w:type="dxa"/>
            <w:vAlign w:val="center"/>
          </w:tcPr>
          <w:p w:rsidR="00D00B86" w:rsidRPr="00233E57" w:rsidRDefault="00D00B86" w:rsidP="00D00B86">
            <w:pPr>
              <w:jc w:val="center"/>
              <w:rPr>
                <w:rFonts w:ascii="GHEA Grapalat" w:hAnsi="GHEA Grapalat" w:cs="Calibri"/>
                <w:sz w:val="14"/>
                <w:szCs w:val="14"/>
                <w:lang w:val="hy-AM"/>
              </w:rPr>
            </w:pPr>
            <w:r w:rsidRPr="0062086F">
              <w:rPr>
                <w:rFonts w:ascii="GHEA Grapalat" w:hAnsi="GHEA Grapalat" w:cs="Calibri"/>
                <w:sz w:val="14"/>
                <w:szCs w:val="14"/>
              </w:rPr>
              <w:t>Творог</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22720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Сгущенное молоко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29640</w:t>
            </w:r>
          </w:p>
        </w:tc>
        <w:tc>
          <w:tcPr>
            <w:tcW w:w="6458" w:type="dxa"/>
            <w:vAlign w:val="center"/>
          </w:tcPr>
          <w:p w:rsidR="00D00B86" w:rsidRPr="0062086F" w:rsidRDefault="00D00B86" w:rsidP="00D00B86">
            <w:pPr>
              <w:jc w:val="center"/>
              <w:rPr>
                <w:rFonts w:ascii="GHEA Grapalat" w:hAnsi="GHEA Grapalat" w:cs="Calibri"/>
                <w:sz w:val="14"/>
                <w:szCs w:val="14"/>
              </w:rPr>
            </w:pPr>
            <w:r w:rsidRPr="0062086F">
              <w:rPr>
                <w:rFonts w:ascii="GHEA Grapalat" w:hAnsi="GHEA Grapalat" w:cs="Calibri"/>
                <w:sz w:val="14"/>
                <w:szCs w:val="14"/>
              </w:rPr>
              <w:t>печенье</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39900</w:t>
            </w:r>
          </w:p>
        </w:tc>
        <w:tc>
          <w:tcPr>
            <w:tcW w:w="6458" w:type="dxa"/>
            <w:vAlign w:val="center"/>
          </w:tcPr>
          <w:p w:rsidR="00D00B86" w:rsidRPr="0062086F" w:rsidRDefault="00D00B86" w:rsidP="00D00B86">
            <w:pPr>
              <w:jc w:val="center"/>
              <w:rPr>
                <w:rFonts w:ascii="GHEA Grapalat" w:hAnsi="GHEA Grapalat" w:cs="Calibri"/>
                <w:sz w:val="14"/>
                <w:szCs w:val="14"/>
              </w:rPr>
            </w:pPr>
            <w:r w:rsidRPr="005C1660">
              <w:rPr>
                <w:rFonts w:ascii="GHEA Grapalat" w:hAnsi="GHEA Grapalat" w:cs="Calibri"/>
                <w:color w:val="000000" w:themeColor="text1"/>
                <w:sz w:val="14"/>
                <w:szCs w:val="14"/>
              </w:rPr>
              <w:t>Конфеты</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26850</w:t>
            </w:r>
          </w:p>
        </w:tc>
        <w:tc>
          <w:tcPr>
            <w:tcW w:w="6458" w:type="dxa"/>
            <w:vAlign w:val="center"/>
          </w:tcPr>
          <w:p w:rsidR="00D00B86" w:rsidRPr="00C9372E" w:rsidRDefault="00D00B86" w:rsidP="00D00B86">
            <w:pPr>
              <w:jc w:val="center"/>
              <w:rPr>
                <w:rFonts w:ascii="GHEA Grapalat" w:hAnsi="GHEA Grapalat" w:cs="Calibri"/>
                <w:sz w:val="14"/>
                <w:szCs w:val="14"/>
                <w:lang w:val="hy-AM"/>
              </w:rPr>
            </w:pPr>
            <w:r>
              <w:rPr>
                <w:rFonts w:ascii="GHEA Grapalat" w:hAnsi="GHEA Grapalat" w:cs="Calibri"/>
                <w:sz w:val="14"/>
                <w:szCs w:val="14"/>
                <w:lang w:val="hy-AM"/>
              </w:rPr>
              <w:t>глушилка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11500</w:t>
            </w:r>
          </w:p>
        </w:tc>
        <w:tc>
          <w:tcPr>
            <w:tcW w:w="6458" w:type="dxa"/>
            <w:vAlign w:val="center"/>
          </w:tcPr>
          <w:p w:rsidR="00D00B86" w:rsidRPr="001858AB" w:rsidRDefault="00D00B86" w:rsidP="00D00B86">
            <w:pPr>
              <w:jc w:val="center"/>
              <w:rPr>
                <w:rFonts w:ascii="GHEA Grapalat" w:hAnsi="GHEA Grapalat" w:cs="Calibri"/>
                <w:sz w:val="14"/>
                <w:szCs w:val="14"/>
                <w:lang w:val="hy-AM"/>
              </w:rPr>
            </w:pPr>
            <w:r>
              <w:rPr>
                <w:rFonts w:ascii="GHEA Grapalat" w:hAnsi="GHEA Grapalat" w:cs="Calibri"/>
                <w:sz w:val="14"/>
                <w:szCs w:val="14"/>
                <w:lang w:val="hy-AM"/>
              </w:rPr>
              <w:t>Чай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11440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Соль:</w:t>
            </w:r>
            <w:r w:rsidRPr="001858AB">
              <w:rPr>
                <w:rFonts w:ascii="Calibri" w:hAnsi="Calibri"/>
                <w:color w:val="000000"/>
                <w:sz w:val="18"/>
                <w:szCs w:val="18"/>
              </w:rPr>
              <w:t xml:space="preserve"> </w:t>
            </w:r>
            <w:r w:rsidRPr="001858AB">
              <w:rPr>
                <w:rFonts w:ascii="Sylfaen" w:hAnsi="Sylfaen" w:cs="Sylfaen"/>
                <w:color w:val="000000"/>
                <w:sz w:val="18"/>
                <w:szCs w:val="18"/>
              </w:rPr>
              <w:t>кормить</w:t>
            </w:r>
            <w:r w:rsidRPr="001858AB">
              <w:rPr>
                <w:rFonts w:ascii="Calibri" w:hAnsi="Calibri"/>
                <w:color w:val="000000"/>
                <w:sz w:val="18"/>
                <w:szCs w:val="18"/>
              </w:rPr>
              <w:t xml:space="preserve"> </w:t>
            </w:r>
            <w:r w:rsidRPr="001858AB">
              <w:rPr>
                <w:rFonts w:ascii="Sylfaen" w:hAnsi="Sylfaen" w:cs="Sylfaen"/>
                <w:color w:val="000000"/>
                <w:sz w:val="18"/>
                <w:szCs w:val="18"/>
              </w:rPr>
              <w:t>маленький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45500</w:t>
            </w:r>
          </w:p>
        </w:tc>
        <w:tc>
          <w:tcPr>
            <w:tcW w:w="6458" w:type="dxa"/>
            <w:vAlign w:val="bottom"/>
          </w:tcPr>
          <w:p w:rsidR="00D00B86" w:rsidRPr="001858AB" w:rsidRDefault="00D00B86" w:rsidP="00D00B86">
            <w:pPr>
              <w:jc w:val="center"/>
              <w:rPr>
                <w:rFonts w:ascii="GHEA Grapalat" w:hAnsi="GHEA Grapalat" w:cs="Calibri"/>
                <w:sz w:val="18"/>
                <w:szCs w:val="18"/>
                <w:lang w:val="hy-AM"/>
              </w:rPr>
            </w:pPr>
            <w:r w:rsidRPr="001858AB">
              <w:rPr>
                <w:rFonts w:ascii="Sylfaen" w:hAnsi="Sylfaen" w:cs="Sylfaen"/>
                <w:color w:val="000000"/>
                <w:sz w:val="18"/>
                <w:szCs w:val="18"/>
                <w:lang w:val="hy-AM"/>
              </w:rPr>
              <w:t>Из фруктов</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из овощей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готовый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соки</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Дрожжи</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3200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Газировка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24000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Помидор</w:t>
            </w:r>
            <w:r w:rsidRPr="001858AB">
              <w:rPr>
                <w:rFonts w:ascii="Calibri" w:hAnsi="Calibri"/>
                <w:color w:val="000000"/>
                <w:sz w:val="18"/>
                <w:szCs w:val="18"/>
              </w:rPr>
              <w:t xml:space="preserve"> </w:t>
            </w:r>
            <w:r w:rsidRPr="001858AB">
              <w:rPr>
                <w:rFonts w:ascii="Sylfaen" w:hAnsi="Sylfaen" w:cs="Sylfaen"/>
                <w:color w:val="000000"/>
                <w:sz w:val="18"/>
                <w:szCs w:val="18"/>
              </w:rPr>
              <w:t>вставить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475</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Ваниль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2480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Какао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29000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сухой</w:t>
            </w:r>
            <w:r w:rsidRPr="001858AB">
              <w:rPr>
                <w:rFonts w:ascii="Calibri" w:hAnsi="Calibri"/>
                <w:color w:val="000000"/>
                <w:sz w:val="18"/>
                <w:szCs w:val="18"/>
              </w:rPr>
              <w:t xml:space="preserve"> </w:t>
            </w:r>
            <w:r w:rsidRPr="001858AB">
              <w:rPr>
                <w:rFonts w:ascii="Sylfaen" w:hAnsi="Sylfaen" w:cs="Sylfaen"/>
                <w:color w:val="000000"/>
                <w:sz w:val="18"/>
                <w:szCs w:val="18"/>
              </w:rPr>
              <w:t>хлопья</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11900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Зеленый</w:t>
            </w:r>
            <w:r w:rsidRPr="001858AB">
              <w:rPr>
                <w:rFonts w:ascii="Calibri" w:hAnsi="Calibri"/>
                <w:color w:val="000000"/>
                <w:sz w:val="18"/>
                <w:szCs w:val="18"/>
              </w:rPr>
              <w:t xml:space="preserve"> </w:t>
            </w:r>
            <w:r w:rsidRPr="001858AB">
              <w:rPr>
                <w:rFonts w:ascii="Sylfaen" w:hAnsi="Sylfaen" w:cs="Sylfaen"/>
                <w:color w:val="000000"/>
                <w:sz w:val="18"/>
                <w:szCs w:val="18"/>
              </w:rPr>
              <w:t>горох</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30000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14650</w:t>
            </w:r>
          </w:p>
        </w:tc>
        <w:tc>
          <w:tcPr>
            <w:tcW w:w="6458" w:type="dxa"/>
            <w:vAlign w:val="bottom"/>
          </w:tcPr>
          <w:p w:rsidR="00D00B86" w:rsidRPr="001858AB" w:rsidRDefault="00D00B86" w:rsidP="00D00B86">
            <w:pPr>
              <w:jc w:val="center"/>
              <w:rPr>
                <w:rFonts w:ascii="GHEA Grapalat" w:hAnsi="GHEA Grapalat" w:cs="Calibri"/>
                <w:sz w:val="18"/>
                <w:szCs w:val="18"/>
              </w:rPr>
            </w:pPr>
            <w:r w:rsidRPr="001858AB">
              <w:rPr>
                <w:rFonts w:ascii="Sylfaen" w:hAnsi="Sylfaen" w:cs="Sylfaen"/>
                <w:color w:val="000000"/>
                <w:sz w:val="18"/>
                <w:szCs w:val="18"/>
              </w:rPr>
              <w:t>Черный</w:t>
            </w:r>
            <w:r w:rsidRPr="001858AB">
              <w:rPr>
                <w:rFonts w:ascii="Calibri" w:hAnsi="Calibri"/>
                <w:color w:val="000000"/>
                <w:sz w:val="18"/>
                <w:szCs w:val="18"/>
              </w:rPr>
              <w:t xml:space="preserve"> </w:t>
            </w:r>
            <w:r w:rsidRPr="001858AB">
              <w:rPr>
                <w:rFonts w:ascii="Sylfaen" w:hAnsi="Sylfaen" w:cs="Sylfaen"/>
                <w:color w:val="000000"/>
                <w:sz w:val="18"/>
                <w:szCs w:val="18"/>
              </w:rPr>
              <w:t>и:</w:t>
            </w:r>
            <w:r w:rsidRPr="001858AB">
              <w:rPr>
                <w:rFonts w:ascii="Calibri" w:hAnsi="Calibri"/>
                <w:color w:val="000000"/>
                <w:sz w:val="18"/>
                <w:szCs w:val="18"/>
              </w:rPr>
              <w:t xml:space="preserve"> </w:t>
            </w:r>
            <w:r w:rsidRPr="001858AB">
              <w:rPr>
                <w:rFonts w:ascii="Sylfaen" w:hAnsi="Sylfaen" w:cs="Sylfaen"/>
                <w:color w:val="000000"/>
                <w:sz w:val="18"/>
                <w:szCs w:val="18"/>
              </w:rPr>
              <w:t>красный</w:t>
            </w:r>
            <w:r w:rsidRPr="001858AB">
              <w:rPr>
                <w:rFonts w:ascii="Calibri" w:hAnsi="Calibri"/>
                <w:color w:val="000000"/>
                <w:sz w:val="18"/>
                <w:szCs w:val="18"/>
              </w:rPr>
              <w:t xml:space="preserve"> </w:t>
            </w:r>
            <w:r w:rsidRPr="001858AB">
              <w:rPr>
                <w:rFonts w:ascii="Sylfaen" w:hAnsi="Sylfaen" w:cs="Sylfaen"/>
                <w:color w:val="000000"/>
                <w:sz w:val="18"/>
                <w:szCs w:val="18"/>
              </w:rPr>
              <w:t>перец</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465</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Лавровый лист</w:t>
            </w:r>
            <w:r w:rsidRPr="001858AB">
              <w:rPr>
                <w:rFonts w:ascii="Calibri" w:hAnsi="Calibri"/>
                <w:color w:val="000000"/>
                <w:sz w:val="20"/>
                <w:szCs w:val="20"/>
              </w:rPr>
              <w:t xml:space="preserve"> </w:t>
            </w:r>
            <w:r w:rsidRPr="001858AB">
              <w:rPr>
                <w:rFonts w:ascii="Sylfaen" w:hAnsi="Sylfaen" w:cs="Sylfaen"/>
                <w:color w:val="000000"/>
                <w:sz w:val="20"/>
                <w:szCs w:val="20"/>
              </w:rPr>
              <w:t>сушеный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14000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Изюм</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280000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Капуста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9600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Картофель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14000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Зеленый</w:t>
            </w:r>
            <w:r w:rsidRPr="001858AB">
              <w:rPr>
                <w:rFonts w:ascii="Calibri" w:hAnsi="Calibri"/>
                <w:color w:val="000000"/>
                <w:sz w:val="20"/>
                <w:szCs w:val="20"/>
              </w:rPr>
              <w:t xml:space="preserve"> </w:t>
            </w:r>
            <w:r w:rsidRPr="001858AB">
              <w:rPr>
                <w:rFonts w:ascii="Sylfaen" w:hAnsi="Sylfaen" w:cs="Sylfaen"/>
                <w:color w:val="000000"/>
                <w:sz w:val="20"/>
                <w:szCs w:val="20"/>
              </w:rPr>
              <w:t>смешанный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10800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Морковь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Лук</w:t>
            </w:r>
            <w:r w:rsidRPr="001858AB">
              <w:rPr>
                <w:rFonts w:ascii="Calibri" w:hAnsi="Calibri"/>
                <w:color w:val="000000"/>
                <w:sz w:val="20"/>
                <w:szCs w:val="20"/>
              </w:rPr>
              <w:t>,</w:t>
            </w:r>
            <w:r w:rsidRPr="001858AB">
              <w:rPr>
                <w:rFonts w:ascii="Sylfaen" w:hAnsi="Sylfaen" w:cs="Sylfaen"/>
                <w:color w:val="000000"/>
                <w:sz w:val="20"/>
                <w:szCs w:val="20"/>
              </w:rPr>
              <w:t>голова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Огурец</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7000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Помидор</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Перец</w:t>
            </w:r>
            <w:r w:rsidRPr="001858AB">
              <w:rPr>
                <w:rFonts w:ascii="Calibri" w:hAnsi="Calibri"/>
                <w:color w:val="000000"/>
                <w:sz w:val="20"/>
                <w:szCs w:val="20"/>
              </w:rPr>
              <w:t xml:space="preserve"> </w:t>
            </w:r>
            <w:r w:rsidRPr="001858AB">
              <w:rPr>
                <w:rFonts w:ascii="Sylfaen" w:hAnsi="Sylfaen" w:cs="Sylfaen"/>
                <w:color w:val="000000"/>
                <w:sz w:val="20"/>
                <w:szCs w:val="20"/>
              </w:rPr>
              <w:t>зеленый</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19760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Тысяча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5400</w:t>
            </w:r>
          </w:p>
        </w:tc>
        <w:tc>
          <w:tcPr>
            <w:tcW w:w="6458" w:type="dxa"/>
            <w:vAlign w:val="bottom"/>
          </w:tcPr>
          <w:p w:rsidR="00D00B86" w:rsidRPr="009256FD" w:rsidRDefault="00D00B86" w:rsidP="00D00B86">
            <w:pPr>
              <w:jc w:val="center"/>
              <w:rPr>
                <w:rFonts w:ascii="GHEA Grapalat" w:hAnsi="GHEA Grapalat" w:cs="Calibri"/>
                <w:sz w:val="20"/>
                <w:szCs w:val="20"/>
                <w:lang w:val="en-US"/>
              </w:rPr>
            </w:pPr>
            <w:r>
              <w:rPr>
                <w:rFonts w:ascii="Sylfaen" w:hAnsi="Sylfaen" w:cs="Sylfaen"/>
                <w:color w:val="000000"/>
                <w:sz w:val="20"/>
                <w:szCs w:val="20"/>
                <w:lang w:val="en-US"/>
              </w:rPr>
              <w:t>свекла</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5400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Гранулированный</w:t>
            </w:r>
            <w:r w:rsidRPr="001858AB">
              <w:rPr>
                <w:rFonts w:ascii="Calibri" w:hAnsi="Calibri"/>
                <w:color w:val="000000"/>
                <w:sz w:val="20"/>
                <w:szCs w:val="20"/>
              </w:rPr>
              <w:t xml:space="preserve"> </w:t>
            </w:r>
            <w:r w:rsidRPr="001858AB">
              <w:rPr>
                <w:rFonts w:ascii="Sylfaen" w:hAnsi="Sylfaen" w:cs="Sylfaen"/>
                <w:color w:val="000000"/>
                <w:sz w:val="20"/>
                <w:szCs w:val="20"/>
              </w:rPr>
              <w:t>бобы</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7500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Давить</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5400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Яблоко</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6000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Банан</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15000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262626"/>
                <w:sz w:val="20"/>
                <w:szCs w:val="20"/>
              </w:rPr>
              <w:t>Шоколад</w:t>
            </w:r>
            <w:r w:rsidRPr="001858AB">
              <w:rPr>
                <w:rFonts w:ascii="Calibri" w:hAnsi="Calibri"/>
                <w:color w:val="262626"/>
                <w:sz w:val="20"/>
                <w:szCs w:val="20"/>
              </w:rPr>
              <w:t xml:space="preserve"> </w:t>
            </w:r>
            <w:r w:rsidRPr="001858AB">
              <w:rPr>
                <w:rFonts w:ascii="Sylfaen" w:hAnsi="Sylfaen" w:cs="Sylfaen"/>
                <w:color w:val="262626"/>
                <w:sz w:val="20"/>
                <w:szCs w:val="20"/>
              </w:rPr>
              <w:t>крем</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1500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Баклажан</w:t>
            </w:r>
          </w:p>
        </w:tc>
      </w:tr>
      <w:tr w:rsidR="00D00B86" w:rsidRPr="00501D4F" w:rsidTr="00814657">
        <w:trPr>
          <w:jc w:val="center"/>
        </w:trPr>
        <w:tc>
          <w:tcPr>
            <w:tcW w:w="1530" w:type="dxa"/>
            <w:vAlign w:val="bottom"/>
          </w:tcPr>
          <w:p w:rsidR="00D00B86" w:rsidRPr="00995EFE" w:rsidRDefault="00D00B86" w:rsidP="00D00B86">
            <w:pPr>
              <w:pStyle w:val="aff3"/>
              <w:numPr>
                <w:ilvl w:val="0"/>
                <w:numId w:val="49"/>
              </w:numPr>
              <w:jc w:val="right"/>
              <w:rPr>
                <w:rFonts w:ascii="Arial Armenian" w:hAnsi="Arial Armenian" w:cs="Calibri"/>
                <w:color w:val="000000"/>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bottom"/>
          </w:tcPr>
          <w:p w:rsidR="00D00B86" w:rsidRDefault="00D00B86" w:rsidP="00D00B86">
            <w:pPr>
              <w:jc w:val="right"/>
              <w:rPr>
                <w:rFonts w:ascii="Calibri" w:hAnsi="Calibri" w:cs="Calibri"/>
                <w:color w:val="000000"/>
                <w:sz w:val="20"/>
                <w:szCs w:val="20"/>
              </w:rPr>
            </w:pPr>
            <w:r>
              <w:rPr>
                <w:rFonts w:ascii="Calibri" w:hAnsi="Calibri" w:cs="Calibri"/>
                <w:color w:val="000000"/>
                <w:sz w:val="20"/>
                <w:szCs w:val="20"/>
              </w:rPr>
              <w:t>7600</w:t>
            </w:r>
          </w:p>
        </w:tc>
        <w:tc>
          <w:tcPr>
            <w:tcW w:w="6458" w:type="dxa"/>
            <w:vAlign w:val="bottom"/>
          </w:tcPr>
          <w:p w:rsidR="00D00B86" w:rsidRPr="001858AB" w:rsidRDefault="00D00B86" w:rsidP="00D00B86">
            <w:pPr>
              <w:jc w:val="center"/>
              <w:rPr>
                <w:rFonts w:ascii="GHEA Grapalat" w:hAnsi="GHEA Grapalat" w:cs="Calibri"/>
                <w:sz w:val="20"/>
                <w:szCs w:val="20"/>
              </w:rPr>
            </w:pPr>
            <w:r w:rsidRPr="001858AB">
              <w:rPr>
                <w:rFonts w:ascii="Sylfaen" w:hAnsi="Sylfaen" w:cs="Sylfaen"/>
                <w:color w:val="000000"/>
                <w:sz w:val="20"/>
                <w:szCs w:val="20"/>
              </w:rPr>
              <w:t>Мандарин</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AD6E3B">
        <w:rPr>
          <w:rFonts w:ascii="GHEA Grapalat" w:hAnsi="GHEA Grapalat"/>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w:t>
      </w:r>
      <w:r w:rsidRPr="009044F1">
        <w:rPr>
          <w:rFonts w:ascii="GHEA Grapalat" w:hAnsi="GHEA Grapalat"/>
          <w:sz w:val="24"/>
          <w:szCs w:val="24"/>
        </w:rPr>
        <w:t xml:space="preserve">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E12B8D">
      <w:pPr>
        <w:pStyle w:val="aff3"/>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E12B8D">
      <w:pPr>
        <w:pStyle w:val="aff3"/>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AD6E3B">
        <w:rPr>
          <w:rFonts w:ascii="GHEA Grapalat" w:hAnsi="GHEA Grapalat"/>
          <w:sz w:val="24"/>
          <w:szCs w:val="24"/>
        </w:rPr>
        <w:t xml:space="preserve">Араратской </w:t>
      </w:r>
      <w:r w:rsidR="009E3704" w:rsidRPr="00F43A43">
        <w:rPr>
          <w:rFonts w:ascii="GHEA Grapalat" w:hAnsi="GHEA Grapalat"/>
          <w:sz w:val="24"/>
          <w:szCs w:val="24"/>
        </w:rPr>
        <w:t xml:space="preserve">области </w:t>
      </w:r>
      <w:r w:rsidR="009E3704" w:rsidRPr="00F43A43">
        <w:rPr>
          <w:rFonts w:ascii="Calibri" w:hAnsi="Calibri"/>
          <w:sz w:val="24"/>
          <w:szCs w:val="24"/>
        </w:rPr>
        <w:t xml:space="preserve">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6</w:t>
      </w:r>
      <w:r w:rsidR="00AD6E3B" w:rsidRPr="00F43A43">
        <w:rPr>
          <w:rFonts w:ascii="GHEA Grapalat" w:hAnsi="GHEA Grapalat"/>
          <w:sz w:val="24"/>
          <w:szCs w:val="24"/>
        </w:rPr>
        <w:t xml:space="preserve">, </w:t>
      </w:r>
      <w:r w:rsidR="009E3704" w:rsidRPr="00F43A43">
        <w:rPr>
          <w:rFonts w:ascii="Sylfaen" w:hAnsi="Sylfaen"/>
          <w:sz w:val="24"/>
          <w:szCs w:val="24"/>
          <w:lang w:val="hy-AM"/>
        </w:rPr>
        <w:t xml:space="preserve"> </w:t>
      </w:r>
      <w:r w:rsidR="009E3704" w:rsidRPr="00F43A43">
        <w:rPr>
          <w:rFonts w:ascii="Sylfaen" w:hAnsi="Sylfaen"/>
          <w:sz w:val="24"/>
          <w:szCs w:val="24"/>
        </w:rPr>
        <w:t>1</w:t>
      </w:r>
      <w:r w:rsidR="00416AA2">
        <w:rPr>
          <w:rFonts w:ascii="Sylfaen" w:hAnsi="Sylfaen"/>
          <w:sz w:val="24"/>
          <w:szCs w:val="24"/>
        </w:rPr>
        <w:t>1</w:t>
      </w:r>
      <w:r w:rsidR="009E3704" w:rsidRPr="00F43A43">
        <w:rPr>
          <w:rFonts w:ascii="Sylfaen" w:hAnsi="Sylfaen"/>
          <w:sz w:val="24"/>
          <w:szCs w:val="24"/>
        </w:rPr>
        <w:t>:</w:t>
      </w:r>
      <w:r w:rsidR="00CE3063">
        <w:rPr>
          <w:rFonts w:ascii="Sylfaen" w:hAnsi="Sylfaen"/>
          <w:sz w:val="24"/>
          <w:szCs w:val="24"/>
        </w:rPr>
        <w:t>3</w:t>
      </w:r>
      <w:r w:rsidR="009256FD" w:rsidRPr="00F43A43">
        <w:rPr>
          <w:rFonts w:ascii="Sylfaen" w:hAnsi="Sylfaen"/>
          <w:sz w:val="24"/>
          <w:szCs w:val="24"/>
        </w:rPr>
        <w:t>0</w:t>
      </w:r>
      <w:r w:rsidR="009E3704" w:rsidRPr="00F43A43">
        <w:rPr>
          <w:rFonts w:ascii="Sylfaen" w:hAnsi="Sylfaen"/>
          <w:sz w:val="24"/>
          <w:szCs w:val="24"/>
        </w:rPr>
        <w:t xml:space="preserve"> </w:t>
      </w:r>
      <w:r w:rsidR="00BE6A46" w:rsidRPr="00F43A43">
        <w:rPr>
          <w:rFonts w:ascii="Sylfaen" w:hAnsi="Sylfaen"/>
          <w:sz w:val="24"/>
          <w:szCs w:val="24"/>
        </w:rPr>
        <w:t>16</w:t>
      </w:r>
      <w:r w:rsidR="009E3704" w:rsidRPr="00F43A43">
        <w:rPr>
          <w:rFonts w:ascii="Sylfaen" w:hAnsi="Sylfaen"/>
          <w:sz w:val="24"/>
          <w:szCs w:val="24"/>
        </w:rPr>
        <w:t>.</w:t>
      </w:r>
      <w:r w:rsidR="00F06F17" w:rsidRPr="00F43A43">
        <w:rPr>
          <w:rFonts w:ascii="GHEA Grapalat" w:hAnsi="GHEA Grapalat"/>
          <w:sz w:val="24"/>
          <w:szCs w:val="24"/>
        </w:rPr>
        <w:t>08.2024</w:t>
      </w:r>
      <w:r w:rsidRPr="00F43A43">
        <w:rPr>
          <w:rFonts w:ascii="GHEA Grapalat" w:hAnsi="GHEA Grapalat"/>
          <w:sz w:val="24"/>
          <w:szCs w:val="24"/>
        </w:rPr>
        <w:t xml:space="preserve"> дня 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xml:space="preserve">". Секретарь </w:t>
      </w:r>
      <w:r>
        <w:rPr>
          <w:rFonts w:ascii="GHEA Grapalat" w:hAnsi="GHEA Grapalat"/>
          <w:sz w:val="24"/>
          <w:szCs w:val="24"/>
        </w:rPr>
        <w:lastRenderedPageBreak/>
        <w:t>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EB3DAF">
        <w:rPr>
          <w:rFonts w:ascii="GHEA Grapalat" w:hAnsi="GHEA Grapalat"/>
          <w:sz w:val="24"/>
          <w:szCs w:val="24"/>
        </w:rPr>
        <w:t xml:space="preserve">на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Pr>
          <w:rFonts w:asciiTheme="minorHAnsi" w:hAnsiTheme="minorHAnsi" w:cs="Courier New"/>
          <w:color w:val="1F1F1F"/>
          <w:sz w:val="24"/>
          <w:szCs w:val="24"/>
          <w:lang w:bidi="ar-SA"/>
        </w:rPr>
        <w:t>6</w:t>
      </w:r>
      <w:r w:rsidR="00814657">
        <w:rPr>
          <w:rFonts w:ascii="inherit" w:hAnsi="inherit"/>
          <w:i/>
          <w:sz w:val="22"/>
          <w:szCs w:val="22"/>
        </w:rPr>
        <w:t xml:space="preserve">   </w:t>
      </w:r>
      <w:r w:rsidR="007941A0" w:rsidRPr="00EB3DAF">
        <w:rPr>
          <w:rFonts w:ascii="GHEA Grapalat" w:hAnsi="GHEA Grapalat"/>
          <w:sz w:val="24"/>
          <w:szCs w:val="24"/>
        </w:rPr>
        <w:t>1</w:t>
      </w:r>
      <w:r w:rsidR="00416AA2">
        <w:rPr>
          <w:rFonts w:ascii="GHEA Grapalat" w:hAnsi="GHEA Grapalat"/>
          <w:sz w:val="24"/>
          <w:szCs w:val="24"/>
        </w:rPr>
        <w:t>1</w:t>
      </w:r>
      <w:r w:rsidR="009E3704" w:rsidRPr="00EB3DAF">
        <w:rPr>
          <w:rFonts w:ascii="GHEA Grapalat" w:hAnsi="GHEA Grapalat"/>
          <w:sz w:val="24"/>
          <w:szCs w:val="24"/>
        </w:rPr>
        <w:t>:</w:t>
      </w:r>
      <w:r w:rsidR="00CE3063">
        <w:rPr>
          <w:rFonts w:ascii="Sylfaen" w:hAnsi="Sylfaen"/>
          <w:sz w:val="24"/>
          <w:szCs w:val="24"/>
        </w:rPr>
        <w:t>3</w:t>
      </w:r>
      <w:bookmarkStart w:id="1" w:name="_GoBack"/>
      <w:bookmarkEnd w:id="1"/>
      <w:r w:rsidR="009E3704" w:rsidRPr="00EB3DAF">
        <w:rPr>
          <w:rFonts w:ascii="GHEA Grapalat" w:hAnsi="GHEA Grapalat"/>
          <w:sz w:val="24"/>
          <w:szCs w:val="24"/>
        </w:rPr>
        <w:t xml:space="preserve">0 в </w:t>
      </w:r>
      <w:r w:rsidR="00F06F17" w:rsidRPr="00EB3DAF">
        <w:rPr>
          <w:rFonts w:ascii="GHEA Grapalat" w:hAnsi="GHEA Grapalat"/>
          <w:sz w:val="24"/>
          <w:szCs w:val="24"/>
        </w:rPr>
        <w:t>1</w:t>
      </w:r>
      <w:r w:rsidR="00BE6A46">
        <w:rPr>
          <w:rFonts w:ascii="GHEA Grapalat" w:hAnsi="GHEA Grapalat"/>
          <w:sz w:val="24"/>
          <w:szCs w:val="24"/>
        </w:rPr>
        <w:t>6</w:t>
      </w:r>
      <w:r w:rsidR="00F06F17" w:rsidRPr="00EB3DAF">
        <w:rPr>
          <w:rFonts w:ascii="GHEA Grapalat" w:hAnsi="GHEA Grapalat"/>
          <w:sz w:val="24"/>
          <w:szCs w:val="24"/>
        </w:rPr>
        <w:t>.08.2024</w:t>
      </w:r>
      <w:r w:rsidR="009E3704" w:rsidRPr="00EB3DAF">
        <w:rPr>
          <w:rFonts w:ascii="Sylfaen" w:hAnsi="Sylfaen"/>
          <w:sz w:val="24"/>
          <w:szCs w:val="24"/>
          <w:lang w:val="hy-AM"/>
        </w:rPr>
        <w:t xml:space="preserve"> </w:t>
      </w:r>
      <w:r w:rsidRPr="00EB3DAF">
        <w:rPr>
          <w:rFonts w:ascii="GHEA Grapalat" w:hAnsi="GHEA Grapalat"/>
          <w:sz w:val="24"/>
          <w:szCs w:val="24"/>
        </w:rPr>
        <w:t>со дня опубликования в бюллетене объявления и приглашения на настоящую процедуру</w:t>
      </w:r>
      <w:r w:rsidRPr="009044F1">
        <w:rPr>
          <w:rFonts w:ascii="GHEA Grapalat" w:hAnsi="GHEA Grapalat"/>
          <w:sz w:val="24"/>
          <w:szCs w:val="24"/>
        </w:rPr>
        <w:t xml:space="preserve">.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r w:rsidRPr="009775E8">
        <w:rPr>
          <w:rFonts w:ascii="GHEA Grapalat" w:hAnsi="GHEA Grapalat"/>
          <w:sz w:val="24"/>
          <w:szCs w:val="24"/>
        </w:rPr>
        <w:lastRenderedPageBreak/>
        <w:t xml:space="preserve">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w:t>
      </w:r>
      <w:r w:rsidRPr="00B6749E">
        <w:rPr>
          <w:rFonts w:ascii="GHEA Grapalat" w:hAnsi="GHEA Grapalat"/>
          <w:sz w:val="24"/>
          <w:szCs w:val="24"/>
        </w:rPr>
        <w:lastRenderedPageBreak/>
        <w:t>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w:t>
      </w:r>
      <w:r w:rsidRPr="00AA7DF7">
        <w:rPr>
          <w:rFonts w:ascii="GHEA Grapalat" w:hAnsi="GHEA Grapalat"/>
        </w:rPr>
        <w:lastRenderedPageBreak/>
        <w:t xml:space="preserve">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w:t>
      </w:r>
      <w:r w:rsidRPr="00A74478">
        <w:rPr>
          <w:rFonts w:ascii="GHEA Grapalat" w:hAnsi="GHEA Grapalat"/>
          <w:sz w:val="24"/>
          <w:szCs w:val="24"/>
        </w:rPr>
        <w:lastRenderedPageBreak/>
        <w:t xml:space="preserve">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 xml:space="preserve">С целью применения пункта 8.20. части 1 настоящего приглашения может быть созвано внеочередное заседание </w:t>
      </w:r>
      <w:r w:rsidRPr="00B57B4F">
        <w:rPr>
          <w:rFonts w:ascii="GHEA Grapalat" w:hAnsi="GHEA Grapalat"/>
          <w:sz w:val="24"/>
          <w:szCs w:val="24"/>
        </w:rPr>
        <w:lastRenderedPageBreak/>
        <w:t>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E12B8D">
      <w:pPr>
        <w:pStyle w:val="23"/>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E12B8D">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F43A43">
        <w:rPr>
          <w:rFonts w:ascii="Sylfaen" w:hAnsi="Sylfaen"/>
          <w:sz w:val="24"/>
          <w:szCs w:val="24"/>
        </w:rPr>
        <w:t>VM-GHAPDzB-24/01</w:t>
      </w:r>
      <w:r w:rsidR="00D80BAB">
        <w:rPr>
          <w:rFonts w:ascii="Sylfaen" w:hAnsi="Sylfaen"/>
          <w:sz w:val="24"/>
          <w:szCs w:val="24"/>
        </w:rPr>
        <w:t xml:space="preserve">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814657" w:rsidP="00E12B8D">
      <w:pPr>
        <w:jc w:val="both"/>
        <w:rPr>
          <w:rFonts w:ascii="GHEA Grapalat" w:hAnsi="GHEA Grapalat" w:cs="Sylfaen"/>
        </w:rPr>
      </w:pPr>
      <w:r>
        <w:rPr>
          <w:rFonts w:ascii="GHEA Grapalat" w:hAnsi="GHEA Grapalat"/>
        </w:rPr>
        <w:t>«Воскетапи  НУХ»  HOAK</w:t>
      </w:r>
      <w:r w:rsidR="00F073CA" w:rsidRPr="00BD2E03">
        <w:rPr>
          <w:rFonts w:ascii="GHEA Grapalat" w:hAnsi="GHEA Grapalat"/>
        </w:rPr>
        <w:t xml:space="preserve"> </w:t>
      </w:r>
      <w:r w:rsidR="00BD0664"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F43A43">
        <w:rPr>
          <w:rFonts w:ascii="Sylfaen" w:hAnsi="Sylfaen"/>
        </w:rPr>
        <w:t>VM-GHAPDzB-24/01</w:t>
      </w:r>
      <w:r w:rsidR="00D80BAB">
        <w:rPr>
          <w:rFonts w:ascii="Sylfaen" w:hAnsi="Sylfaen"/>
        </w:rPr>
        <w:t xml:space="preserve">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F43A43">
        <w:rPr>
          <w:rFonts w:ascii="Sylfaen" w:hAnsi="Sylfaen"/>
        </w:rPr>
        <w:t>VM-GHAPDzB-24/01</w:t>
      </w:r>
      <w:r w:rsidR="00D80BAB">
        <w:rPr>
          <w:rFonts w:ascii="Sylfaen" w:hAnsi="Sylfaen"/>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E12B8D">
      <w:pPr>
        <w:pStyle w:val="aff3"/>
        <w:widowControl w:val="0"/>
        <w:numPr>
          <w:ilvl w:val="0"/>
          <w:numId w:val="32"/>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F43A43">
        <w:rPr>
          <w:rFonts w:ascii="Sylfaen" w:hAnsi="Sylfaen"/>
        </w:rPr>
        <w:t>VM-GHAPDzB-24/01</w:t>
      </w:r>
      <w:r w:rsidR="00D80BAB">
        <w:rPr>
          <w:rFonts w:ascii="Sylfaen" w:hAnsi="Sylfaen"/>
        </w:rPr>
        <w:t xml:space="preserve"> </w:t>
      </w:r>
      <w:r w:rsidR="008B1F5B">
        <w:rPr>
          <w:rFonts w:ascii="Sylfaen" w:hAnsi="Sylfaen"/>
          <w:i/>
        </w:rPr>
        <w:t xml:space="preserve"> </w:t>
      </w:r>
      <w:r w:rsidRPr="00AF791F">
        <w:rPr>
          <w:rFonts w:ascii="GHEA Grapalat" w:hAnsi="GHEA Grapalat"/>
        </w:rPr>
        <w:t>"*</w:t>
      </w:r>
    </w:p>
    <w:p w:rsidR="00E12B8D" w:rsidRDefault="00E12B8D" w:rsidP="00E12B8D">
      <w:pPr>
        <w:pStyle w:val="aff3"/>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E12B8D">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F43A43">
        <w:rPr>
          <w:rFonts w:ascii="Sylfaen" w:hAnsi="Sylfaen"/>
          <w:sz w:val="24"/>
          <w:szCs w:val="24"/>
        </w:rPr>
        <w:t>VM-GHAPDzB-24/01</w:t>
      </w:r>
      <w:r w:rsidR="00D80BAB">
        <w:rPr>
          <w:rFonts w:ascii="Sylfaen" w:hAnsi="Sylfaen"/>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F43A43">
        <w:rPr>
          <w:rFonts w:ascii="Sylfaen" w:hAnsi="Sylfaen"/>
        </w:rPr>
        <w:t>VM-GHAPDzB-24/01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F43A43">
        <w:rPr>
          <w:rFonts w:ascii="Sylfaen" w:hAnsi="Sylfaen"/>
          <w:i w:val="0"/>
          <w:sz w:val="24"/>
          <w:szCs w:val="24"/>
        </w:rPr>
        <w:t>VM-GHAPDzB-24/01</w:t>
      </w:r>
      <w:r w:rsidR="00D80BAB">
        <w:rPr>
          <w:rFonts w:ascii="Sylfaen" w:hAnsi="Sylfaen"/>
          <w:i w:val="0"/>
          <w:sz w:val="24"/>
          <w:szCs w:val="24"/>
        </w:rPr>
        <w:t xml:space="preserve">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2E6A3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2E6A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2E6A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2E6A3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2E6A3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2E6A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2E6A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2E6A39"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2E6A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2E6A39"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2E6A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2E6A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E12B8D">
      <w:pPr>
        <w:pStyle w:val="aff3"/>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E12B8D">
      <w:pPr>
        <w:pStyle w:val="aff3"/>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E12B8D">
      <w:pPr>
        <w:pStyle w:val="aff3"/>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E12B8D">
      <w:pPr>
        <w:pStyle w:val="aff3"/>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E12B8D">
      <w:pPr>
        <w:pStyle w:val="aff3"/>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F43A43">
        <w:rPr>
          <w:rFonts w:ascii="Sylfaen" w:hAnsi="Sylfaen"/>
          <w:sz w:val="24"/>
          <w:szCs w:val="24"/>
        </w:rPr>
        <w:t>VM-GHAPDzB-24/01</w:t>
      </w:r>
      <w:r w:rsidR="00D80BAB">
        <w:rPr>
          <w:rFonts w:ascii="Sylfaen" w:hAnsi="Sylfaen"/>
          <w:sz w:val="24"/>
          <w:szCs w:val="24"/>
        </w:rPr>
        <w:t xml:space="preserve">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F43A43">
        <w:rPr>
          <w:rFonts w:ascii="Sylfaen" w:hAnsi="Sylfaen"/>
        </w:rPr>
        <w:t>VM-GHAPDzB-24/01</w:t>
      </w:r>
      <w:r w:rsidR="00D80BAB">
        <w:rPr>
          <w:rFonts w:ascii="Sylfaen" w:hAnsi="Sylfaen"/>
        </w:rPr>
        <w:t xml:space="preserve">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F43A43">
        <w:rPr>
          <w:rFonts w:ascii="Sylfaen" w:hAnsi="Sylfaen"/>
        </w:rPr>
        <w:t>VM-GHAPDzB-24/01</w:t>
      </w:r>
      <w:r w:rsidR="00D80BAB">
        <w:rPr>
          <w:rFonts w:ascii="Sylfaen" w:hAnsi="Sylfaen"/>
        </w:rPr>
        <w:t xml:space="preserve">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lastRenderedPageBreak/>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814657">
        <w:rPr>
          <w:rFonts w:ascii="GHEA Grapalat" w:hAnsi="GHEA Grapalat"/>
        </w:rPr>
        <w:t>«Воскетапи  НУХ»  HOAK</w:t>
      </w:r>
      <w:r w:rsidR="00EB3DAF" w:rsidRPr="00EB3DAF">
        <w:rPr>
          <w:rFonts w:ascii="GHEA Grapalat" w:hAnsi="GHEA Grapalat"/>
          <w:b/>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F43A43">
        <w:rPr>
          <w:rFonts w:ascii="Sylfaen" w:hAnsi="Sylfaen"/>
          <w:i/>
        </w:rPr>
        <w:t>VM-GHAPDzB-24/01</w:t>
      </w:r>
      <w:r w:rsidR="00D80BAB">
        <w:rPr>
          <w:rFonts w:ascii="Sylfaen" w:hAnsi="Sylfaen"/>
          <w:i/>
        </w:rPr>
        <w:t xml:space="preserve">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w:t>
      </w:r>
      <w:r w:rsidRPr="00B138F3">
        <w:rPr>
          <w:rFonts w:ascii="GHEA Grapalat" w:hAnsi="GHEA Grapalat"/>
          <w:sz w:val="22"/>
          <w:szCs w:val="22"/>
        </w:rPr>
        <w:lastRenderedPageBreak/>
        <w:t>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814657">
              <w:rPr>
                <w:rFonts w:ascii="GHEA Grapalat" w:hAnsi="GHEA Grapalat"/>
              </w:rPr>
              <w:t>«Воскетапи  НУХ»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lang w:val="hy-AM"/>
              </w:rPr>
            </w:pPr>
            <w:r w:rsidRPr="00AF294C">
              <w:rPr>
                <w:rFonts w:ascii="GHEA Grapalat" w:hAnsi="GHEA Grapalat"/>
              </w:rPr>
              <w:t>11.</w:t>
            </w:r>
            <w:r w:rsidRPr="00AF294C">
              <w:rPr>
                <w:rFonts w:ascii="GHEA Grapalat" w:hAnsi="GHEA Grapalat"/>
              </w:rPr>
              <w:tab/>
              <w:t>УНН бенефициара:</w:t>
            </w:r>
            <w:r w:rsidRPr="00AF294C">
              <w:rPr>
                <w:rFonts w:ascii="Sylfaen" w:hAnsi="Sylfaen"/>
                <w:lang w:val="hy-AM"/>
              </w:rPr>
              <w:t xml:space="preserve"> </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lastRenderedPageBreak/>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r w:rsidR="004D0A48" w:rsidRPr="00AF294C">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AF294C" w:rsidRDefault="00E12B8D" w:rsidP="008B1F5B">
            <w:pPr>
              <w:widowControl w:val="0"/>
              <w:tabs>
                <w:tab w:val="left" w:pos="855"/>
              </w:tabs>
              <w:spacing w:after="160"/>
              <w:ind w:left="360"/>
              <w:rPr>
                <w:rFonts w:ascii="GHEA Grapalat" w:hAnsi="GHEA Grapalat"/>
              </w:rPr>
            </w:pPr>
            <w:r w:rsidRPr="00AF294C">
              <w:rPr>
                <w:rFonts w:ascii="GHEA Grapalat" w:hAnsi="GHEA Grapalat"/>
              </w:rPr>
              <w:t>14.</w:t>
            </w:r>
            <w:r w:rsidRPr="00AF294C">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F43A43">
        <w:rPr>
          <w:rFonts w:ascii="Sylfaen" w:hAnsi="Sylfaen"/>
        </w:rPr>
        <w:t>VM-GHAPDzB-24/01</w:t>
      </w:r>
      <w:r w:rsidR="00D80BAB">
        <w:rPr>
          <w:rFonts w:ascii="Sylfaen" w:hAnsi="Sylfaen"/>
        </w:rPr>
        <w:t xml:space="preserve">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14657">
        <w:rPr>
          <w:rFonts w:ascii="GHEA Grapalat" w:hAnsi="GHEA Grapalat"/>
        </w:rPr>
        <w:t>«Воскетапи  НУХ»  HOAK</w:t>
      </w:r>
      <w:r w:rsidR="00EB3DAF" w:rsidRPr="00EB3DAF">
        <w:rPr>
          <w:rFonts w:ascii="GHEA Grapalat" w:hAnsi="GHEA Grapalat"/>
          <w:b/>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F43A43">
        <w:rPr>
          <w:rFonts w:ascii="Sylfaen" w:hAnsi="Sylfaen"/>
          <w:i/>
        </w:rPr>
        <w:t>VM-GHAPDzB-24/01</w:t>
      </w:r>
      <w:r w:rsidR="00D80BAB">
        <w:rPr>
          <w:rFonts w:ascii="Sylfaen" w:hAnsi="Sylfaen"/>
          <w:i/>
        </w:rPr>
        <w:t xml:space="preserve">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r w:rsidR="00EB3DAF">
        <w:rPr>
          <w:rFonts w:ascii="GHEA Grapalat" w:hAnsi="GHEA Grapalat"/>
        </w:rPr>
        <w:lastRenderedPageBreak/>
        <w:t xml:space="preserve">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814657">
              <w:rPr>
                <w:rFonts w:ascii="GHEA Grapalat" w:hAnsi="GHEA Grapalat"/>
              </w:rPr>
              <w:t>«Воскетапи  НУХ»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rPr>
                <w:rFonts w:ascii="Sylfaen" w:hAnsi="Sylfaen"/>
                <w:lang w:val="hy-AM"/>
              </w:rPr>
            </w:pPr>
            <w:r w:rsidRPr="00AF294C">
              <w:rPr>
                <w:rFonts w:ascii="GHEA Grapalat" w:hAnsi="GHEA Grapalat"/>
              </w:rPr>
              <w:t>11.</w:t>
            </w:r>
            <w:r w:rsidRPr="00AF294C">
              <w:rPr>
                <w:rFonts w:ascii="GHEA Grapalat" w:hAnsi="GHEA Grapalat"/>
              </w:rPr>
              <w:tab/>
              <w:t>УНН бенефициара:</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F43A43">
        <w:rPr>
          <w:rFonts w:ascii="Sylfaen" w:hAnsi="Sylfaen"/>
          <w:sz w:val="24"/>
          <w:szCs w:val="24"/>
        </w:rPr>
        <w:t>VM-GHAPDzB-24/01</w:t>
      </w:r>
      <w:r w:rsidR="00D80BAB">
        <w:rPr>
          <w:rFonts w:ascii="Sylfaen" w:hAnsi="Sylfaen"/>
          <w:sz w:val="24"/>
          <w:szCs w:val="24"/>
        </w:rPr>
        <w:t xml:space="preserve">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BD0664" w:rsidRPr="00BD2E03" w:rsidRDefault="00BD0664" w:rsidP="00CC7F9F">
            <w:pPr>
              <w:rPr>
                <w:color w:val="FF0000"/>
              </w:rPr>
            </w:pPr>
            <w:r w:rsidRPr="00383F64">
              <w:t xml:space="preserve">   </w:t>
            </w:r>
            <w:r w:rsidR="00BD2E03" w:rsidRPr="00EB3DAF">
              <w:t xml:space="preserve">   </w:t>
            </w:r>
            <w:r w:rsidRPr="00383F64">
              <w:t xml:space="preserve">   </w:t>
            </w: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D80BAB" w:rsidRDefault="00E12B8D"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Default="00BD0664"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Pr="00D80BAB" w:rsidRDefault="00CC7F9F"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F43A43">
        <w:rPr>
          <w:rFonts w:ascii="GHEA Grapalat" w:hAnsi="GHEA Grapalat" w:cs="Sylfaen"/>
          <w:b/>
          <w:lang w:val="hy-AM"/>
        </w:rPr>
        <w:t>VM-GHAPDZB-24/01</w:t>
      </w:r>
      <w:r w:rsidR="00D80BAB">
        <w:rPr>
          <w:rFonts w:ascii="GHEA Grapalat" w:hAnsi="GHEA Grapalat" w:cs="Sylfaen"/>
          <w:b/>
          <w:lang w:val="hy-AM"/>
        </w:rPr>
        <w:t xml:space="preserve"> </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pPr w:leftFromText="180" w:rightFromText="180" w:vertAnchor="text" w:tblpXSpec="center" w:tblpY="1"/>
        <w:tblOverlap w:val="never"/>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1134"/>
        <w:gridCol w:w="5387"/>
        <w:gridCol w:w="1161"/>
        <w:gridCol w:w="783"/>
        <w:gridCol w:w="1060"/>
        <w:gridCol w:w="777"/>
        <w:gridCol w:w="1322"/>
        <w:gridCol w:w="1276"/>
        <w:gridCol w:w="992"/>
      </w:tblGrid>
      <w:tr w:rsidR="007941A0" w:rsidRPr="00362D9A" w:rsidTr="00F06F17">
        <w:tc>
          <w:tcPr>
            <w:tcW w:w="16155" w:type="dxa"/>
            <w:gridSpan w:val="11"/>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Продукт:</w:t>
            </w:r>
          </w:p>
        </w:tc>
      </w:tr>
      <w:tr w:rsidR="007941A0" w:rsidRPr="00362D9A" w:rsidTr="00F06F17">
        <w:trPr>
          <w:trHeight w:val="219"/>
        </w:trPr>
        <w:tc>
          <w:tcPr>
            <w:tcW w:w="704"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номер дозы в приглашении</w:t>
            </w:r>
          </w:p>
        </w:tc>
        <w:tc>
          <w:tcPr>
            <w:tcW w:w="1559"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имя</w:t>
            </w:r>
          </w:p>
        </w:tc>
        <w:tc>
          <w:tcPr>
            <w:tcW w:w="1134"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товарный знак, знак и наименование производителя</w:t>
            </w:r>
          </w:p>
        </w:tc>
        <w:tc>
          <w:tcPr>
            <w:tcW w:w="5387"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техническая спецификация</w:t>
            </w:r>
          </w:p>
        </w:tc>
        <w:tc>
          <w:tcPr>
            <w:tcW w:w="1161"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единица измерения</w:t>
            </w:r>
          </w:p>
        </w:tc>
        <w:tc>
          <w:tcPr>
            <w:tcW w:w="783"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цена за единицу/ драм</w:t>
            </w:r>
          </w:p>
        </w:tc>
        <w:tc>
          <w:tcPr>
            <w:tcW w:w="1060"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общая стоимость/ драм</w:t>
            </w:r>
          </w:p>
        </w:tc>
        <w:tc>
          <w:tcPr>
            <w:tcW w:w="777" w:type="dxa"/>
            <w:vMerge w:val="restart"/>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Общая сумма</w:t>
            </w:r>
          </w:p>
        </w:tc>
        <w:tc>
          <w:tcPr>
            <w:tcW w:w="3590" w:type="dxa"/>
            <w:gridSpan w:val="3"/>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предложения</w:t>
            </w:r>
          </w:p>
        </w:tc>
      </w:tr>
      <w:tr w:rsidR="007941A0" w:rsidRPr="00362D9A" w:rsidTr="00F06F17">
        <w:trPr>
          <w:trHeight w:val="1895"/>
        </w:trPr>
        <w:tc>
          <w:tcPr>
            <w:tcW w:w="704" w:type="dxa"/>
            <w:vMerge/>
            <w:vAlign w:val="center"/>
          </w:tcPr>
          <w:p w:rsidR="007941A0" w:rsidRPr="00362D9A" w:rsidRDefault="007941A0" w:rsidP="00F06F17">
            <w:pPr>
              <w:jc w:val="center"/>
              <w:rPr>
                <w:rFonts w:ascii="GHEA Grapalat" w:hAnsi="GHEA Grapalat"/>
                <w:sz w:val="14"/>
                <w:szCs w:val="14"/>
              </w:rPr>
            </w:pPr>
          </w:p>
        </w:tc>
        <w:tc>
          <w:tcPr>
            <w:tcW w:w="1559" w:type="dxa"/>
            <w:vMerge/>
            <w:vAlign w:val="center"/>
          </w:tcPr>
          <w:p w:rsidR="007941A0" w:rsidRPr="00362D9A" w:rsidRDefault="007941A0" w:rsidP="00F06F17">
            <w:pPr>
              <w:jc w:val="center"/>
              <w:rPr>
                <w:rFonts w:ascii="GHEA Grapalat" w:hAnsi="GHEA Grapalat"/>
                <w:sz w:val="14"/>
                <w:szCs w:val="14"/>
              </w:rPr>
            </w:pPr>
          </w:p>
        </w:tc>
        <w:tc>
          <w:tcPr>
            <w:tcW w:w="1134" w:type="dxa"/>
            <w:vMerge/>
            <w:vAlign w:val="center"/>
          </w:tcPr>
          <w:p w:rsidR="007941A0" w:rsidRPr="00362D9A" w:rsidRDefault="007941A0" w:rsidP="00F06F17">
            <w:pPr>
              <w:jc w:val="center"/>
              <w:rPr>
                <w:rFonts w:ascii="GHEA Grapalat" w:hAnsi="GHEA Grapalat"/>
                <w:sz w:val="14"/>
                <w:szCs w:val="14"/>
              </w:rPr>
            </w:pPr>
          </w:p>
        </w:tc>
        <w:tc>
          <w:tcPr>
            <w:tcW w:w="5387" w:type="dxa"/>
            <w:vMerge/>
            <w:vAlign w:val="center"/>
          </w:tcPr>
          <w:p w:rsidR="007941A0" w:rsidRPr="00362D9A" w:rsidRDefault="007941A0" w:rsidP="00F06F17">
            <w:pPr>
              <w:jc w:val="center"/>
              <w:rPr>
                <w:rFonts w:ascii="GHEA Grapalat" w:hAnsi="GHEA Grapalat"/>
                <w:sz w:val="14"/>
                <w:szCs w:val="14"/>
              </w:rPr>
            </w:pPr>
          </w:p>
        </w:tc>
        <w:tc>
          <w:tcPr>
            <w:tcW w:w="1161" w:type="dxa"/>
            <w:vMerge/>
            <w:vAlign w:val="center"/>
          </w:tcPr>
          <w:p w:rsidR="007941A0" w:rsidRPr="00362D9A" w:rsidRDefault="007941A0" w:rsidP="00F06F17">
            <w:pPr>
              <w:jc w:val="center"/>
              <w:rPr>
                <w:rFonts w:ascii="GHEA Grapalat" w:hAnsi="GHEA Grapalat"/>
                <w:sz w:val="14"/>
                <w:szCs w:val="14"/>
              </w:rPr>
            </w:pPr>
          </w:p>
        </w:tc>
        <w:tc>
          <w:tcPr>
            <w:tcW w:w="783" w:type="dxa"/>
            <w:vMerge/>
            <w:vAlign w:val="center"/>
          </w:tcPr>
          <w:p w:rsidR="007941A0" w:rsidRPr="00362D9A" w:rsidRDefault="007941A0" w:rsidP="00F06F17">
            <w:pPr>
              <w:jc w:val="center"/>
              <w:rPr>
                <w:rFonts w:ascii="GHEA Grapalat" w:hAnsi="GHEA Grapalat"/>
                <w:sz w:val="14"/>
                <w:szCs w:val="14"/>
              </w:rPr>
            </w:pPr>
          </w:p>
        </w:tc>
        <w:tc>
          <w:tcPr>
            <w:tcW w:w="1060" w:type="dxa"/>
            <w:vMerge/>
            <w:vAlign w:val="center"/>
          </w:tcPr>
          <w:p w:rsidR="007941A0" w:rsidRPr="00362D9A" w:rsidRDefault="007941A0" w:rsidP="00F06F17">
            <w:pPr>
              <w:jc w:val="center"/>
              <w:rPr>
                <w:rFonts w:ascii="GHEA Grapalat" w:hAnsi="GHEA Grapalat"/>
                <w:sz w:val="14"/>
                <w:szCs w:val="14"/>
              </w:rPr>
            </w:pPr>
          </w:p>
        </w:tc>
        <w:tc>
          <w:tcPr>
            <w:tcW w:w="777" w:type="dxa"/>
            <w:vMerge/>
            <w:vAlign w:val="center"/>
          </w:tcPr>
          <w:p w:rsidR="007941A0" w:rsidRPr="00362D9A" w:rsidRDefault="007941A0" w:rsidP="00F06F17">
            <w:pPr>
              <w:jc w:val="center"/>
              <w:rPr>
                <w:rFonts w:ascii="GHEA Grapalat" w:hAnsi="GHEA Grapalat"/>
                <w:sz w:val="14"/>
                <w:szCs w:val="14"/>
              </w:rPr>
            </w:pPr>
          </w:p>
        </w:tc>
        <w:tc>
          <w:tcPr>
            <w:tcW w:w="1322" w:type="dxa"/>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адрес</w:t>
            </w:r>
          </w:p>
        </w:tc>
        <w:tc>
          <w:tcPr>
            <w:tcW w:w="1276" w:type="dxa"/>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количество предметов</w:t>
            </w:r>
          </w:p>
        </w:tc>
        <w:tc>
          <w:tcPr>
            <w:tcW w:w="992" w:type="dxa"/>
            <w:vAlign w:val="center"/>
          </w:tcPr>
          <w:p w:rsidR="007941A0" w:rsidRPr="00362D9A" w:rsidRDefault="007941A0" w:rsidP="00F06F17">
            <w:pPr>
              <w:jc w:val="center"/>
              <w:rPr>
                <w:rFonts w:ascii="GHEA Grapalat" w:hAnsi="GHEA Grapalat"/>
                <w:sz w:val="14"/>
                <w:szCs w:val="14"/>
              </w:rPr>
            </w:pPr>
            <w:r w:rsidRPr="00362D9A">
              <w:rPr>
                <w:rFonts w:ascii="GHEA Grapalat" w:hAnsi="GHEA Grapalat"/>
                <w:sz w:val="14"/>
                <w:szCs w:val="14"/>
              </w:rPr>
              <w:t>Термин:</w:t>
            </w:r>
          </w:p>
          <w:p w:rsidR="007941A0" w:rsidRPr="00362D9A" w:rsidRDefault="007941A0" w:rsidP="00F06F17">
            <w:pPr>
              <w:jc w:val="center"/>
              <w:rPr>
                <w:rFonts w:ascii="GHEA Grapalat" w:hAnsi="GHEA Grapalat"/>
                <w:sz w:val="14"/>
                <w:szCs w:val="14"/>
              </w:rPr>
            </w:pP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FF0000"/>
                <w:sz w:val="20"/>
                <w:szCs w:val="20"/>
                <w:lang w:bidi="ar-SA"/>
              </w:rPr>
            </w:pPr>
          </w:p>
        </w:tc>
        <w:tc>
          <w:tcPr>
            <w:tcW w:w="1559" w:type="dxa"/>
            <w:vAlign w:val="center"/>
          </w:tcPr>
          <w:p w:rsidR="003F0075" w:rsidRPr="00AF294C" w:rsidRDefault="003F0075" w:rsidP="003F0075">
            <w:pPr>
              <w:jc w:val="center"/>
              <w:rPr>
                <w:rFonts w:ascii="GHEA Grapalat" w:hAnsi="GHEA Grapalat" w:cs="Calibri"/>
                <w:sz w:val="14"/>
                <w:szCs w:val="14"/>
              </w:rPr>
            </w:pPr>
            <w:r w:rsidRPr="00AF294C">
              <w:rPr>
                <w:rFonts w:ascii="GHEA Grapalat" w:hAnsi="GHEA Grapalat" w:cs="Calibri"/>
                <w:sz w:val="14"/>
                <w:szCs w:val="14"/>
                <w:lang w:val="hy-AM"/>
              </w:rPr>
              <w:t>Мука</w:t>
            </w:r>
          </w:p>
        </w:tc>
        <w:tc>
          <w:tcPr>
            <w:tcW w:w="1134" w:type="dxa"/>
            <w:vAlign w:val="center"/>
          </w:tcPr>
          <w:p w:rsidR="003F0075" w:rsidRPr="00AF294C" w:rsidRDefault="003F0075" w:rsidP="003F0075">
            <w:pPr>
              <w:jc w:val="center"/>
              <w:rPr>
                <w:rFonts w:ascii="GHEA Grapalat" w:hAnsi="GHEA Grapalat"/>
                <w:sz w:val="14"/>
                <w:szCs w:val="14"/>
              </w:rPr>
            </w:pPr>
            <w:r w:rsidRPr="00AF294C">
              <w:rPr>
                <w:rFonts w:ascii="Sylfaen" w:hAnsi="Sylfaen"/>
                <w:sz w:val="16"/>
                <w:szCs w:val="16"/>
              </w:rPr>
              <w:t>РА или эквивалент</w:t>
            </w:r>
          </w:p>
        </w:tc>
        <w:tc>
          <w:tcPr>
            <w:tcW w:w="5387" w:type="dxa"/>
            <w:vAlign w:val="center"/>
          </w:tcPr>
          <w:p w:rsidR="003F0075" w:rsidRPr="00AF294C" w:rsidRDefault="003F0075" w:rsidP="003F0075">
            <w:pPr>
              <w:jc w:val="center"/>
              <w:rPr>
                <w:rFonts w:ascii="GHEA Grapalat" w:hAnsi="GHEA Grapalat" w:cs="Calibri"/>
                <w:sz w:val="14"/>
                <w:szCs w:val="14"/>
              </w:rPr>
            </w:pPr>
            <w:r w:rsidRPr="00AF294C">
              <w:rPr>
                <w:rFonts w:ascii="GHEA Grapalat" w:hAnsi="GHEA Grapalat" w:cs="Calibri"/>
                <w:sz w:val="14"/>
                <w:szCs w:val="14"/>
                <w:lang w:val="hy-AM"/>
              </w:rPr>
              <w:t>Мука высшего сорта</w:t>
            </w:r>
            <w:r w:rsidRPr="00AF294C">
              <w:rPr>
                <w:rFonts w:ascii="Sylfaen" w:hAnsi="Sylfaen" w:cs="Sylfaen"/>
                <w:sz w:val="16"/>
                <w:szCs w:val="16"/>
              </w:rPr>
              <w:t xml:space="preserve"> </w:t>
            </w:r>
            <w:r w:rsidRPr="00AF294C">
              <w:rPr>
                <w:rFonts w:ascii="Arial" w:hAnsi="Arial" w:cs="Arial"/>
                <w:sz w:val="16"/>
                <w:szCs w:val="16"/>
              </w:rPr>
              <w:t>/</w:t>
            </w:r>
            <w:r w:rsidRPr="00AF294C">
              <w:rPr>
                <w:rFonts w:ascii="Sylfaen" w:hAnsi="Sylfaen" w:cs="Sylfaen"/>
                <w:sz w:val="16"/>
                <w:szCs w:val="16"/>
              </w:rPr>
              <w:t>упаковка:</w:t>
            </w:r>
            <w:r w:rsidRPr="00AF294C">
              <w:rPr>
                <w:rFonts w:ascii="Arial" w:hAnsi="Arial" w:cs="Arial"/>
                <w:sz w:val="16"/>
                <w:szCs w:val="16"/>
              </w:rPr>
              <w:t xml:space="preserve"> </w:t>
            </w:r>
            <w:r w:rsidRPr="00AF294C">
              <w:rPr>
                <w:rFonts w:ascii="Sylfaen" w:hAnsi="Sylfaen" w:cs="Sylfaen"/>
                <w:sz w:val="16"/>
                <w:szCs w:val="16"/>
              </w:rPr>
              <w:t>по меньшей мере</w:t>
            </w:r>
            <w:r w:rsidRPr="00AF294C">
              <w:rPr>
                <w:rFonts w:ascii="Arial" w:hAnsi="Arial" w:cs="Arial"/>
                <w:sz w:val="16"/>
                <w:szCs w:val="16"/>
              </w:rPr>
              <w:t>5 часов</w:t>
            </w:r>
            <w:r w:rsidRPr="00AF294C">
              <w:rPr>
                <w:rFonts w:ascii="Sylfaen" w:hAnsi="Sylfaen" w:cs="Sylfaen"/>
                <w:sz w:val="16"/>
                <w:szCs w:val="16"/>
              </w:rPr>
              <w:t>кг</w:t>
            </w:r>
            <w:r w:rsidRPr="00AF294C">
              <w:rPr>
                <w:rFonts w:ascii="Arial" w:hAnsi="Arial" w:cs="Arial"/>
                <w:sz w:val="16"/>
                <w:szCs w:val="16"/>
              </w:rPr>
              <w:t>/;</w:t>
            </w:r>
            <w:r w:rsidRPr="00AF294C">
              <w:rPr>
                <w:rFonts w:ascii="Sylfaen" w:hAnsi="Sylfaen" w:cs="Sylfaen"/>
                <w:sz w:val="16"/>
                <w:szCs w:val="16"/>
              </w:rPr>
              <w:t>Пшеница</w:t>
            </w:r>
            <w:r w:rsidRPr="00AF294C">
              <w:rPr>
                <w:rFonts w:ascii="GHEA Grapalat" w:hAnsi="GHEA Grapalat"/>
                <w:sz w:val="16"/>
                <w:szCs w:val="16"/>
              </w:rPr>
              <w:t xml:space="preserve"> </w:t>
            </w:r>
            <w:r w:rsidRPr="00AF294C">
              <w:rPr>
                <w:rFonts w:ascii="Sylfaen" w:hAnsi="Sylfaen" w:cs="Sylfaen"/>
                <w:sz w:val="16"/>
                <w:szCs w:val="16"/>
              </w:rPr>
              <w:t>мука</w:t>
            </w:r>
            <w:r w:rsidRPr="00AF294C">
              <w:rPr>
                <w:rFonts w:ascii="Arial" w:hAnsi="Arial" w:cs="Arial"/>
                <w:sz w:val="16"/>
                <w:szCs w:val="16"/>
              </w:rPr>
              <w:t xml:space="preserve"> </w:t>
            </w:r>
            <w:r w:rsidRPr="00AF294C">
              <w:rPr>
                <w:rFonts w:ascii="Sylfaen" w:hAnsi="Sylfaen" w:cs="Sylfaen"/>
                <w:sz w:val="16"/>
                <w:szCs w:val="16"/>
              </w:rPr>
              <w:t>типичный</w:t>
            </w:r>
            <w:r w:rsidRPr="00AF294C">
              <w:rPr>
                <w:rFonts w:ascii="Arial" w:hAnsi="Arial" w:cs="Arial"/>
                <w:sz w:val="16"/>
                <w:szCs w:val="16"/>
              </w:rPr>
              <w:t>,</w:t>
            </w:r>
            <w:r w:rsidRPr="00AF294C">
              <w:rPr>
                <w:rFonts w:ascii="Sylfaen" w:hAnsi="Sylfaen" w:cs="Sylfaen"/>
                <w:sz w:val="16"/>
                <w:szCs w:val="16"/>
              </w:rPr>
              <w:t>без</w:t>
            </w:r>
            <w:r w:rsidRPr="00AF294C">
              <w:rPr>
                <w:rFonts w:ascii="Arial" w:hAnsi="Arial" w:cs="Arial"/>
                <w:sz w:val="16"/>
                <w:szCs w:val="16"/>
              </w:rPr>
              <w:t xml:space="preserve"> </w:t>
            </w:r>
            <w:r w:rsidRPr="00AF294C">
              <w:rPr>
                <w:rFonts w:ascii="Sylfaen" w:hAnsi="Sylfaen" w:cs="Sylfaen"/>
                <w:sz w:val="16"/>
                <w:szCs w:val="16"/>
              </w:rPr>
              <w:t>сторона</w:t>
            </w:r>
            <w:r w:rsidRPr="00AF294C">
              <w:rPr>
                <w:rFonts w:ascii="Arial" w:hAnsi="Arial" w:cs="Arial"/>
                <w:sz w:val="16"/>
                <w:szCs w:val="16"/>
              </w:rPr>
              <w:t xml:space="preserve"> </w:t>
            </w:r>
            <w:r w:rsidRPr="00AF294C">
              <w:rPr>
                <w:rFonts w:ascii="Sylfaen" w:hAnsi="Sylfaen" w:cs="Sylfaen"/>
                <w:sz w:val="16"/>
                <w:szCs w:val="16"/>
              </w:rPr>
              <w:t>пробовать</w:t>
            </w:r>
            <w:r w:rsidRPr="00AF294C">
              <w:rPr>
                <w:rFonts w:ascii="Arial" w:hAnsi="Arial" w:cs="Arial"/>
                <w:sz w:val="16"/>
                <w:szCs w:val="16"/>
              </w:rPr>
              <w:t xml:space="preserve"> </w:t>
            </w:r>
            <w:r w:rsidRPr="00AF294C">
              <w:rPr>
                <w:rFonts w:ascii="Sylfaen" w:hAnsi="Sylfaen" w:cs="Sylfaen"/>
                <w:sz w:val="16"/>
                <w:szCs w:val="16"/>
              </w:rPr>
              <w:t>и:</w:t>
            </w:r>
            <w:r w:rsidRPr="00AF294C">
              <w:rPr>
                <w:rFonts w:ascii="Arial" w:hAnsi="Arial" w:cs="Arial"/>
                <w:sz w:val="16"/>
                <w:szCs w:val="16"/>
              </w:rPr>
              <w:t xml:space="preserve"> </w:t>
            </w:r>
            <w:r w:rsidRPr="00AF294C">
              <w:rPr>
                <w:rFonts w:ascii="Sylfaen" w:hAnsi="Sylfaen" w:cs="Sylfaen"/>
                <w:sz w:val="16"/>
                <w:szCs w:val="16"/>
              </w:rPr>
              <w:t>запах</w:t>
            </w:r>
            <w:r w:rsidRPr="00AF294C">
              <w:rPr>
                <w:rFonts w:ascii="Arial" w:hAnsi="Arial" w:cs="Arial"/>
                <w:sz w:val="16"/>
                <w:szCs w:val="16"/>
              </w:rPr>
              <w:t>,</w:t>
            </w:r>
            <w:r w:rsidRPr="00AF294C">
              <w:rPr>
                <w:rFonts w:ascii="Sylfaen" w:hAnsi="Sylfaen" w:cs="Sylfaen"/>
                <w:sz w:val="16"/>
                <w:szCs w:val="16"/>
              </w:rPr>
              <w:t>муки</w:t>
            </w:r>
            <w:r w:rsidRPr="00AF294C">
              <w:rPr>
                <w:rFonts w:ascii="Arial" w:hAnsi="Arial" w:cs="Arial"/>
                <w:sz w:val="16"/>
                <w:szCs w:val="16"/>
              </w:rPr>
              <w:t xml:space="preserve"> </w:t>
            </w:r>
            <w:r w:rsidRPr="00AF294C">
              <w:rPr>
                <w:rFonts w:ascii="Sylfaen" w:hAnsi="Sylfaen" w:cs="Sylfaen"/>
                <w:sz w:val="16"/>
                <w:szCs w:val="16"/>
              </w:rPr>
              <w:t>цвет</w:t>
            </w:r>
            <w:r w:rsidRPr="00AF294C">
              <w:rPr>
                <w:rFonts w:ascii="Arial" w:hAnsi="Arial" w:cs="Arial"/>
                <w:sz w:val="16"/>
                <w:szCs w:val="16"/>
              </w:rPr>
              <w:t xml:space="preserve"> </w:t>
            </w:r>
            <w:r w:rsidRPr="00AF294C">
              <w:rPr>
                <w:rFonts w:ascii="Sylfaen" w:hAnsi="Sylfaen" w:cs="Sylfaen"/>
                <w:sz w:val="16"/>
                <w:szCs w:val="16"/>
              </w:rPr>
              <w:t>белый</w:t>
            </w:r>
            <w:r w:rsidRPr="00AF294C">
              <w:rPr>
                <w:rFonts w:ascii="Arial" w:hAnsi="Arial" w:cs="Arial"/>
                <w:sz w:val="16"/>
                <w:szCs w:val="16"/>
              </w:rPr>
              <w:t xml:space="preserve"> </w:t>
            </w:r>
            <w:r w:rsidRPr="00AF294C">
              <w:rPr>
                <w:rFonts w:ascii="Sylfaen" w:hAnsi="Sylfaen" w:cs="Sylfaen"/>
                <w:sz w:val="16"/>
                <w:szCs w:val="16"/>
              </w:rPr>
              <w:t>фабрика</w:t>
            </w:r>
            <w:r w:rsidRPr="00AF294C">
              <w:rPr>
                <w:rFonts w:ascii="Arial" w:hAnsi="Arial" w:cs="Arial"/>
                <w:sz w:val="16"/>
                <w:szCs w:val="16"/>
              </w:rPr>
              <w:t xml:space="preserve"> </w:t>
            </w:r>
            <w:r w:rsidRPr="00AF294C">
              <w:rPr>
                <w:rFonts w:ascii="Sylfaen" w:hAnsi="Sylfaen" w:cs="Sylfaen"/>
                <w:sz w:val="16"/>
                <w:szCs w:val="16"/>
              </w:rPr>
              <w:t>с упаковкой</w:t>
            </w:r>
            <w:r w:rsidRPr="00AF294C">
              <w:rPr>
                <w:rFonts w:ascii="Arial" w:hAnsi="Arial" w:cs="Arial"/>
                <w:sz w:val="16"/>
                <w:szCs w:val="16"/>
              </w:rPr>
              <w:t xml:space="preserve"> </w:t>
            </w:r>
            <w:r w:rsidRPr="00AF294C">
              <w:rPr>
                <w:rFonts w:ascii="Sylfaen" w:hAnsi="Sylfaen" w:cs="Sylfaen"/>
                <w:sz w:val="16"/>
                <w:szCs w:val="16"/>
              </w:rPr>
              <w:t>соответствующий</w:t>
            </w:r>
            <w:r w:rsidRPr="00AF294C">
              <w:rPr>
                <w:rFonts w:ascii="GHEA Grapalat" w:hAnsi="GHEA Grapalat"/>
                <w:sz w:val="16"/>
                <w:szCs w:val="16"/>
              </w:rPr>
              <w:t xml:space="preserve"> </w:t>
            </w:r>
            <w:r w:rsidRPr="00AF294C">
              <w:rPr>
                <w:rFonts w:ascii="Sylfaen" w:hAnsi="Sylfaen" w:cs="Sylfaen"/>
                <w:sz w:val="16"/>
                <w:szCs w:val="16"/>
              </w:rPr>
              <w:t>с маркировкой</w:t>
            </w:r>
            <w:r w:rsidRPr="00AF294C">
              <w:rPr>
                <w:rFonts w:ascii="Arial" w:hAnsi="Arial" w:cs="Arial"/>
                <w:sz w:val="16"/>
                <w:szCs w:val="16"/>
              </w:rPr>
              <w:t>:</w:t>
            </w:r>
            <w:r w:rsidRPr="00AF294C">
              <w:rPr>
                <w:rFonts w:ascii="Sylfaen" w:hAnsi="Sylfaen" w:cs="Sylfaen"/>
                <w:sz w:val="16"/>
                <w:szCs w:val="16"/>
              </w:rPr>
              <w:t>Без</w:t>
            </w:r>
            <w:r w:rsidRPr="00AF294C">
              <w:rPr>
                <w:rFonts w:ascii="Arial" w:hAnsi="Arial" w:cs="Arial"/>
                <w:sz w:val="16"/>
                <w:szCs w:val="16"/>
              </w:rPr>
              <w:t xml:space="preserve"> </w:t>
            </w:r>
            <w:r w:rsidRPr="00AF294C">
              <w:rPr>
                <w:rFonts w:ascii="Sylfaen" w:hAnsi="Sylfaen" w:cs="Sylfaen"/>
                <w:sz w:val="16"/>
                <w:szCs w:val="16"/>
              </w:rPr>
              <w:t>кислотности</w:t>
            </w:r>
            <w:r w:rsidRPr="00AF294C">
              <w:rPr>
                <w:rFonts w:ascii="Arial" w:hAnsi="Arial" w:cs="Arial"/>
                <w:sz w:val="16"/>
                <w:szCs w:val="16"/>
              </w:rPr>
              <w:t xml:space="preserve"> </w:t>
            </w:r>
            <w:r w:rsidRPr="00AF294C">
              <w:rPr>
                <w:rFonts w:ascii="Sylfaen" w:hAnsi="Sylfaen" w:cs="Sylfaen"/>
                <w:sz w:val="16"/>
                <w:szCs w:val="16"/>
              </w:rPr>
              <w:t>и:</w:t>
            </w:r>
            <w:r w:rsidRPr="00AF294C">
              <w:rPr>
                <w:rFonts w:ascii="Arial" w:hAnsi="Arial" w:cs="Arial"/>
                <w:sz w:val="16"/>
                <w:szCs w:val="16"/>
              </w:rPr>
              <w:t xml:space="preserve"> </w:t>
            </w:r>
            <w:r w:rsidRPr="00AF294C">
              <w:rPr>
                <w:rFonts w:ascii="Sylfaen" w:hAnsi="Sylfaen" w:cs="Sylfaen"/>
                <w:sz w:val="16"/>
                <w:szCs w:val="16"/>
              </w:rPr>
              <w:t>горечи</w:t>
            </w:r>
            <w:r w:rsidRPr="00AF294C">
              <w:rPr>
                <w:rFonts w:ascii="Arial" w:hAnsi="Arial" w:cs="Arial"/>
                <w:sz w:val="16"/>
                <w:szCs w:val="16"/>
              </w:rPr>
              <w:t>,</w:t>
            </w:r>
            <w:r w:rsidRPr="00AF294C">
              <w:rPr>
                <w:rFonts w:ascii="Sylfaen" w:hAnsi="Sylfaen" w:cs="Sylfaen"/>
                <w:sz w:val="16"/>
                <w:szCs w:val="16"/>
              </w:rPr>
              <w:t>без</w:t>
            </w:r>
            <w:r w:rsidRPr="00AF294C">
              <w:rPr>
                <w:rFonts w:ascii="Arial" w:hAnsi="Arial" w:cs="Arial"/>
                <w:sz w:val="16"/>
                <w:szCs w:val="16"/>
              </w:rPr>
              <w:t xml:space="preserve"> </w:t>
            </w:r>
            <w:r w:rsidRPr="00AF294C">
              <w:rPr>
                <w:rFonts w:ascii="Sylfaen" w:hAnsi="Sylfaen" w:cs="Sylfaen"/>
                <w:sz w:val="16"/>
                <w:szCs w:val="16"/>
              </w:rPr>
              <w:t>затхлый</w:t>
            </w:r>
            <w:r w:rsidRPr="00AF294C">
              <w:rPr>
                <w:rFonts w:ascii="Arial" w:hAnsi="Arial" w:cs="Arial"/>
                <w:sz w:val="16"/>
                <w:szCs w:val="16"/>
              </w:rPr>
              <w:t xml:space="preserve"> </w:t>
            </w:r>
            <w:r w:rsidRPr="00AF294C">
              <w:rPr>
                <w:rFonts w:ascii="Sylfaen" w:hAnsi="Sylfaen" w:cs="Sylfaen"/>
                <w:sz w:val="16"/>
                <w:szCs w:val="16"/>
              </w:rPr>
              <w:t>и</w:t>
            </w:r>
            <w:r w:rsidRPr="00AF294C">
              <w:rPr>
                <w:rFonts w:ascii="Arial" w:hAnsi="Arial" w:cs="Arial"/>
                <w:sz w:val="16"/>
                <w:szCs w:val="16"/>
              </w:rPr>
              <w:t xml:space="preserve"> </w:t>
            </w:r>
            <w:r w:rsidRPr="00AF294C">
              <w:rPr>
                <w:rFonts w:ascii="Sylfaen" w:hAnsi="Sylfaen" w:cs="Sylfaen"/>
                <w:sz w:val="16"/>
                <w:szCs w:val="16"/>
              </w:rPr>
              <w:t>форма</w:t>
            </w:r>
            <w:r w:rsidRPr="00AF294C">
              <w:rPr>
                <w:rFonts w:ascii="Arial" w:hAnsi="Arial" w:cs="Arial"/>
                <w:sz w:val="16"/>
                <w:szCs w:val="16"/>
              </w:rPr>
              <w:t>:</w:t>
            </w:r>
            <w:r w:rsidRPr="00AF294C">
              <w:rPr>
                <w:rFonts w:ascii="GHEA Grapalat" w:hAnsi="GHEA Grapalat"/>
                <w:sz w:val="16"/>
                <w:szCs w:val="16"/>
              </w:rPr>
              <w:t xml:space="preserve"> </w:t>
            </w:r>
            <w:r w:rsidRPr="00AF294C">
              <w:rPr>
                <w:rFonts w:ascii="Sylfaen" w:hAnsi="Sylfaen" w:cs="Sylfaen"/>
                <w:sz w:val="16"/>
                <w:szCs w:val="16"/>
              </w:rPr>
              <w:t>Влага</w:t>
            </w:r>
            <w:r w:rsidRPr="00AF294C">
              <w:rPr>
                <w:rFonts w:ascii="Arial" w:hAnsi="Arial" w:cs="Arial"/>
                <w:sz w:val="16"/>
                <w:szCs w:val="16"/>
              </w:rPr>
              <w:t xml:space="preserve"> </w:t>
            </w:r>
            <w:r w:rsidRPr="00AF294C">
              <w:rPr>
                <w:rFonts w:ascii="Sylfaen" w:hAnsi="Sylfaen" w:cs="Sylfaen"/>
                <w:sz w:val="16"/>
                <w:szCs w:val="16"/>
              </w:rPr>
              <w:t>массивный</w:t>
            </w:r>
            <w:r w:rsidRPr="00AF294C">
              <w:rPr>
                <w:rFonts w:ascii="Arial" w:hAnsi="Arial" w:cs="Arial"/>
                <w:sz w:val="16"/>
                <w:szCs w:val="16"/>
              </w:rPr>
              <w:t xml:space="preserve"> </w:t>
            </w:r>
            <w:r w:rsidRPr="00AF294C">
              <w:rPr>
                <w:rFonts w:ascii="Sylfaen" w:hAnsi="Sylfaen" w:cs="Sylfaen"/>
                <w:sz w:val="16"/>
                <w:szCs w:val="16"/>
              </w:rPr>
              <w:t>часть</w:t>
            </w:r>
            <w:r w:rsidRPr="00AF294C">
              <w:rPr>
                <w:rFonts w:ascii="Arial" w:hAnsi="Arial" w:cs="Arial"/>
                <w:sz w:val="16"/>
                <w:szCs w:val="16"/>
              </w:rPr>
              <w:t xml:space="preserve"> </w:t>
            </w:r>
            <w:r w:rsidRPr="00AF294C">
              <w:rPr>
                <w:rFonts w:ascii="Sylfaen" w:hAnsi="Sylfaen" w:cs="Sylfaen"/>
                <w:sz w:val="16"/>
                <w:szCs w:val="16"/>
              </w:rPr>
              <w:t>нет</w:t>
            </w:r>
            <w:r w:rsidRPr="00AF294C">
              <w:rPr>
                <w:rFonts w:ascii="Arial" w:hAnsi="Arial" w:cs="Arial"/>
                <w:sz w:val="16"/>
                <w:szCs w:val="16"/>
              </w:rPr>
              <w:t xml:space="preserve"> </w:t>
            </w:r>
            <w:r w:rsidRPr="00AF294C">
              <w:rPr>
                <w:rFonts w:ascii="Sylfaen" w:hAnsi="Sylfaen" w:cs="Sylfaen"/>
                <w:sz w:val="16"/>
                <w:szCs w:val="16"/>
              </w:rPr>
              <w:t>более</w:t>
            </w:r>
            <w:r w:rsidRPr="00AF294C">
              <w:rPr>
                <w:rFonts w:ascii="Arial" w:hAnsi="Arial" w:cs="Arial"/>
                <w:sz w:val="16"/>
                <w:szCs w:val="16"/>
              </w:rPr>
              <w:t>15%-</w:t>
            </w:r>
            <w:r w:rsidRPr="00AF294C">
              <w:rPr>
                <w:rFonts w:ascii="Sylfaen" w:hAnsi="Sylfaen" w:cs="Sylfaen"/>
                <w:sz w:val="16"/>
                <w:szCs w:val="16"/>
              </w:rPr>
              <w:t>от</w:t>
            </w:r>
            <w:r w:rsidRPr="00AF294C">
              <w:rPr>
                <w:rFonts w:ascii="Arial" w:hAnsi="Arial" w:cs="Arial"/>
                <w:sz w:val="16"/>
                <w:szCs w:val="16"/>
              </w:rPr>
              <w:t>,</w:t>
            </w:r>
            <w:r w:rsidRPr="00AF294C">
              <w:rPr>
                <w:rFonts w:ascii="Sylfaen" w:hAnsi="Sylfaen" w:cs="Sylfaen"/>
                <w:sz w:val="16"/>
                <w:szCs w:val="16"/>
              </w:rPr>
              <w:t>металломагнитный</w:t>
            </w:r>
            <w:r w:rsidRPr="00AF294C">
              <w:rPr>
                <w:rFonts w:ascii="GHEA Grapalat" w:hAnsi="GHEA Grapalat"/>
                <w:sz w:val="16"/>
                <w:szCs w:val="16"/>
              </w:rPr>
              <w:t xml:space="preserve"> </w:t>
            </w:r>
            <w:r w:rsidRPr="00AF294C">
              <w:rPr>
                <w:rFonts w:ascii="Sylfaen" w:hAnsi="Sylfaen" w:cs="Sylfaen"/>
                <w:sz w:val="16"/>
                <w:szCs w:val="16"/>
              </w:rPr>
              <w:t>смеси</w:t>
            </w:r>
            <w:r w:rsidRPr="00AF294C">
              <w:rPr>
                <w:rFonts w:ascii="Arial" w:hAnsi="Arial" w:cs="Arial"/>
                <w:sz w:val="16"/>
                <w:szCs w:val="16"/>
              </w:rPr>
              <w:t xml:space="preserve"> </w:t>
            </w:r>
            <w:r w:rsidRPr="00AF294C">
              <w:rPr>
                <w:rFonts w:ascii="Sylfaen" w:hAnsi="Sylfaen" w:cs="Sylfaen"/>
                <w:sz w:val="16"/>
                <w:szCs w:val="16"/>
              </w:rPr>
              <w:t>нет</w:t>
            </w:r>
            <w:r w:rsidRPr="00AF294C">
              <w:rPr>
                <w:rFonts w:ascii="Arial" w:hAnsi="Arial" w:cs="Arial"/>
                <w:sz w:val="16"/>
                <w:szCs w:val="16"/>
              </w:rPr>
              <w:t xml:space="preserve"> </w:t>
            </w:r>
            <w:r w:rsidRPr="00AF294C">
              <w:rPr>
                <w:rFonts w:ascii="Sylfaen" w:hAnsi="Sylfaen" w:cs="Sylfaen"/>
                <w:sz w:val="16"/>
                <w:szCs w:val="16"/>
              </w:rPr>
              <w:t>более</w:t>
            </w:r>
            <w:r w:rsidRPr="00AF294C">
              <w:rPr>
                <w:rFonts w:ascii="Arial" w:hAnsi="Arial" w:cs="Arial"/>
                <w:sz w:val="16"/>
                <w:szCs w:val="16"/>
              </w:rPr>
              <w:t>3,0%-</w:t>
            </w:r>
            <w:r w:rsidRPr="00AF294C">
              <w:rPr>
                <w:rFonts w:ascii="Sylfaen" w:hAnsi="Sylfaen" w:cs="Sylfaen"/>
                <w:sz w:val="16"/>
                <w:szCs w:val="16"/>
              </w:rPr>
              <w:t>от</w:t>
            </w:r>
            <w:r w:rsidRPr="00AF294C">
              <w:rPr>
                <w:rFonts w:ascii="Arial" w:hAnsi="Arial" w:cs="Arial"/>
                <w:sz w:val="16"/>
                <w:szCs w:val="16"/>
              </w:rPr>
              <w:t>,</w:t>
            </w:r>
            <w:r w:rsidRPr="00AF294C">
              <w:rPr>
                <w:rFonts w:ascii="Sylfaen" w:hAnsi="Sylfaen" w:cs="Sylfaen"/>
                <w:sz w:val="16"/>
                <w:szCs w:val="16"/>
              </w:rPr>
              <w:t>пепел</w:t>
            </w:r>
            <w:r w:rsidRPr="00AF294C">
              <w:rPr>
                <w:rFonts w:ascii="Arial" w:hAnsi="Arial" w:cs="Arial"/>
                <w:sz w:val="16"/>
                <w:szCs w:val="16"/>
              </w:rPr>
              <w:t xml:space="preserve"> </w:t>
            </w:r>
            <w:r w:rsidRPr="00AF294C">
              <w:rPr>
                <w:rFonts w:ascii="Sylfaen" w:hAnsi="Sylfaen" w:cs="Sylfaen"/>
                <w:sz w:val="16"/>
                <w:szCs w:val="16"/>
              </w:rPr>
              <w:t>массивный</w:t>
            </w:r>
            <w:r w:rsidRPr="00AF294C">
              <w:rPr>
                <w:rFonts w:ascii="Arial" w:hAnsi="Arial" w:cs="Arial"/>
                <w:sz w:val="16"/>
                <w:szCs w:val="16"/>
              </w:rPr>
              <w:t xml:space="preserve"> </w:t>
            </w:r>
            <w:r w:rsidRPr="00AF294C">
              <w:rPr>
                <w:rFonts w:ascii="Sylfaen" w:hAnsi="Sylfaen" w:cs="Sylfaen"/>
                <w:sz w:val="16"/>
                <w:szCs w:val="16"/>
              </w:rPr>
              <w:t>часть</w:t>
            </w:r>
            <w:r w:rsidRPr="00AF294C">
              <w:rPr>
                <w:rFonts w:ascii="Arial" w:hAnsi="Arial" w:cs="Arial"/>
                <w:sz w:val="16"/>
                <w:szCs w:val="16"/>
              </w:rPr>
              <w:t xml:space="preserve"> </w:t>
            </w:r>
            <w:r w:rsidRPr="00AF294C">
              <w:rPr>
                <w:rFonts w:ascii="Sylfaen" w:hAnsi="Sylfaen" w:cs="Sylfaen"/>
                <w:sz w:val="16"/>
                <w:szCs w:val="16"/>
              </w:rPr>
              <w:t>сухой</w:t>
            </w:r>
            <w:r w:rsidRPr="00AF294C">
              <w:rPr>
                <w:rFonts w:ascii="Arial" w:hAnsi="Arial" w:cs="Arial"/>
                <w:sz w:val="16"/>
                <w:szCs w:val="16"/>
              </w:rPr>
              <w:t xml:space="preserve"> </w:t>
            </w:r>
            <w:r w:rsidRPr="00AF294C">
              <w:rPr>
                <w:rFonts w:ascii="Sylfaen" w:hAnsi="Sylfaen" w:cs="Sylfaen"/>
                <w:sz w:val="16"/>
                <w:szCs w:val="16"/>
              </w:rPr>
              <w:t>материала</w:t>
            </w:r>
            <w:r w:rsidRPr="00AF294C">
              <w:rPr>
                <w:rFonts w:ascii="Arial" w:hAnsi="Arial" w:cs="Arial"/>
                <w:sz w:val="16"/>
                <w:szCs w:val="16"/>
              </w:rPr>
              <w:t xml:space="preserve"> </w:t>
            </w:r>
            <w:r w:rsidRPr="00AF294C">
              <w:rPr>
                <w:rFonts w:ascii="Sylfaen" w:hAnsi="Sylfaen" w:cs="Sylfaen"/>
                <w:sz w:val="16"/>
                <w:szCs w:val="16"/>
              </w:rPr>
              <w:t>нет</w:t>
            </w:r>
            <w:r w:rsidRPr="00AF294C">
              <w:rPr>
                <w:rFonts w:ascii="Arial" w:hAnsi="Arial" w:cs="Arial"/>
                <w:sz w:val="16"/>
                <w:szCs w:val="16"/>
              </w:rPr>
              <w:t xml:space="preserve"> </w:t>
            </w:r>
            <w:r w:rsidRPr="00AF294C">
              <w:rPr>
                <w:rFonts w:ascii="Sylfaen" w:hAnsi="Sylfaen" w:cs="Sylfaen"/>
                <w:sz w:val="16"/>
                <w:szCs w:val="16"/>
              </w:rPr>
              <w:t>более</w:t>
            </w:r>
            <w:r w:rsidRPr="00AF294C">
              <w:rPr>
                <w:rFonts w:ascii="GHEA Grapalat" w:hAnsi="GHEA Grapalat"/>
                <w:sz w:val="16"/>
                <w:szCs w:val="16"/>
              </w:rPr>
              <w:t>0,55%,</w:t>
            </w:r>
            <w:r w:rsidRPr="00AF294C">
              <w:rPr>
                <w:rFonts w:ascii="Sylfaen" w:hAnsi="Sylfaen" w:cs="Sylfaen"/>
                <w:sz w:val="16"/>
                <w:szCs w:val="16"/>
              </w:rPr>
              <w:t>сырой</w:t>
            </w:r>
            <w:r w:rsidRPr="00AF294C">
              <w:rPr>
                <w:rFonts w:ascii="Arial" w:hAnsi="Arial" w:cs="Arial"/>
                <w:sz w:val="16"/>
                <w:szCs w:val="16"/>
              </w:rPr>
              <w:t xml:space="preserve"> </w:t>
            </w:r>
            <w:r w:rsidRPr="00AF294C">
              <w:rPr>
                <w:rFonts w:ascii="Sylfaen" w:hAnsi="Sylfaen" w:cs="Sylfaen"/>
                <w:sz w:val="16"/>
                <w:szCs w:val="16"/>
              </w:rPr>
              <w:t>клея</w:t>
            </w:r>
            <w:r w:rsidRPr="00AF294C">
              <w:rPr>
                <w:rFonts w:ascii="Arial" w:hAnsi="Arial" w:cs="Arial"/>
                <w:sz w:val="16"/>
                <w:szCs w:val="16"/>
              </w:rPr>
              <w:t xml:space="preserve"> </w:t>
            </w:r>
            <w:r w:rsidRPr="00AF294C">
              <w:rPr>
                <w:rFonts w:ascii="Sylfaen" w:hAnsi="Sylfaen" w:cs="Sylfaen"/>
                <w:sz w:val="16"/>
                <w:szCs w:val="16"/>
              </w:rPr>
              <w:t>количество:</w:t>
            </w:r>
            <w:r w:rsidRPr="00AF294C">
              <w:rPr>
                <w:rFonts w:ascii="Arial" w:hAnsi="Arial" w:cs="Arial"/>
                <w:sz w:val="16"/>
                <w:szCs w:val="16"/>
              </w:rPr>
              <w:t xml:space="preserve"> </w:t>
            </w:r>
            <w:r w:rsidRPr="00AF294C">
              <w:rPr>
                <w:rFonts w:ascii="Sylfaen" w:hAnsi="Sylfaen" w:cs="Sylfaen"/>
                <w:sz w:val="16"/>
                <w:szCs w:val="16"/>
              </w:rPr>
              <w:t>по меньшей мере</w:t>
            </w:r>
            <w:r w:rsidRPr="00AF294C">
              <w:rPr>
                <w:rFonts w:ascii="Arial" w:hAnsi="Arial" w:cs="Arial"/>
                <w:sz w:val="16"/>
                <w:szCs w:val="16"/>
              </w:rPr>
              <w:t>28,0%.</w:t>
            </w:r>
            <w:r w:rsidRPr="00AF294C">
              <w:rPr>
                <w:rFonts w:ascii="Sylfaen" w:hAnsi="Sylfaen" w:cs="Sylfaen"/>
                <w:sz w:val="16"/>
                <w:szCs w:val="16"/>
              </w:rPr>
              <w:t>ХСТ:</w:t>
            </w:r>
            <w:r w:rsidRPr="00AF294C">
              <w:rPr>
                <w:rFonts w:ascii="Arial" w:hAnsi="Arial" w:cs="Arial"/>
                <w:sz w:val="16"/>
                <w:szCs w:val="16"/>
              </w:rPr>
              <w:t>280-2007.</w:t>
            </w:r>
            <w:r w:rsidRPr="00AF294C">
              <w:rPr>
                <w:rFonts w:ascii="GHEA Grapalat" w:hAnsi="GHEA Grapalat"/>
                <w:sz w:val="16"/>
                <w:szCs w:val="16"/>
              </w:rPr>
              <w:t xml:space="preserve"> </w:t>
            </w:r>
            <w:r w:rsidRPr="00AF294C">
              <w:rPr>
                <w:rFonts w:ascii="GHEA Grapalat" w:hAnsi="GHEA Grapalat"/>
                <w:sz w:val="16"/>
                <w:szCs w:val="16"/>
              </w:rPr>
              <w:br/>
            </w:r>
            <w:r w:rsidRPr="00AF294C">
              <w:rPr>
                <w:rFonts w:ascii="GHEA Grapalat" w:hAnsi="GHEA Grapalat" w:cs="Calibri"/>
                <w:sz w:val="14"/>
                <w:szCs w:val="14"/>
              </w:rPr>
              <w:t>:</w:t>
            </w:r>
          </w:p>
        </w:tc>
        <w:tc>
          <w:tcPr>
            <w:tcW w:w="1161" w:type="dxa"/>
            <w:vAlign w:val="center"/>
          </w:tcPr>
          <w:p w:rsidR="003F0075" w:rsidRPr="00995EFE" w:rsidRDefault="003F0075" w:rsidP="003F0075">
            <w:pPr>
              <w:jc w:val="center"/>
              <w:rPr>
                <w:rFonts w:ascii="GHEA Grapalat" w:hAnsi="GHEA Grapalat" w:cs="Calibri"/>
                <w:color w:val="FF0000"/>
                <w:sz w:val="14"/>
                <w:szCs w:val="14"/>
              </w:rPr>
            </w:pPr>
            <w:r w:rsidRPr="00995EFE">
              <w:rPr>
                <w:rFonts w:ascii="GHEA Grapalat" w:hAnsi="GHEA Grapalat" w:cs="Arial"/>
                <w:color w:val="FF0000"/>
                <w:sz w:val="14"/>
                <w:szCs w:val="14"/>
              </w:rPr>
              <w:t>кг</w:t>
            </w:r>
          </w:p>
        </w:tc>
        <w:tc>
          <w:tcPr>
            <w:tcW w:w="783" w:type="dxa"/>
          </w:tcPr>
          <w:p w:rsidR="003F0075" w:rsidRPr="00971B0F" w:rsidRDefault="003F0075" w:rsidP="003F0075">
            <w:pPr>
              <w:rPr>
                <w:sz w:val="20"/>
                <w:szCs w:val="20"/>
              </w:rPr>
            </w:pPr>
            <w:r w:rsidRPr="00971B0F">
              <w:rPr>
                <w:sz w:val="20"/>
                <w:szCs w:val="20"/>
              </w:rPr>
              <w:t>350</w:t>
            </w:r>
          </w:p>
        </w:tc>
        <w:tc>
          <w:tcPr>
            <w:tcW w:w="1060" w:type="dxa"/>
          </w:tcPr>
          <w:p w:rsidR="003F0075" w:rsidRPr="00971B0F" w:rsidRDefault="003F0075" w:rsidP="003F0075">
            <w:pPr>
              <w:rPr>
                <w:sz w:val="20"/>
                <w:szCs w:val="20"/>
              </w:rPr>
            </w:pPr>
            <w:r w:rsidRPr="00971B0F">
              <w:rPr>
                <w:sz w:val="20"/>
                <w:szCs w:val="20"/>
              </w:rPr>
              <w:t>50</w:t>
            </w:r>
          </w:p>
        </w:tc>
        <w:tc>
          <w:tcPr>
            <w:tcW w:w="777" w:type="dxa"/>
          </w:tcPr>
          <w:p w:rsidR="003F0075" w:rsidRPr="00971B0F" w:rsidRDefault="003F0075" w:rsidP="003F0075">
            <w:pPr>
              <w:rPr>
                <w:sz w:val="20"/>
                <w:szCs w:val="20"/>
              </w:rPr>
            </w:pPr>
            <w:r w:rsidRPr="00971B0F">
              <w:rPr>
                <w:sz w:val="20"/>
                <w:szCs w:val="20"/>
              </w:rPr>
              <w:t>17500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995EFE" w:rsidRDefault="003F0075" w:rsidP="003F0075">
            <w:pPr>
              <w:jc w:val="center"/>
              <w:rPr>
                <w:rFonts w:ascii="GHEA Grapalat" w:hAnsi="GHEA Grapalat" w:cs="Calibri"/>
                <w:color w:val="FF0000"/>
                <w:sz w:val="14"/>
                <w:szCs w:val="14"/>
                <w:lang w:val="hy-AM"/>
              </w:rPr>
            </w:pPr>
            <w:r w:rsidRPr="00995EFE">
              <w:rPr>
                <w:rFonts w:ascii="GHEA Grapalat" w:hAnsi="GHEA Grapalat" w:cs="Calibri"/>
                <w:color w:val="FF0000"/>
                <w:sz w:val="14"/>
                <w:szCs w:val="14"/>
                <w:lang w:val="hy-AM"/>
              </w:rPr>
              <w:t>По порядку</w:t>
            </w:r>
          </w:p>
        </w:tc>
        <w:tc>
          <w:tcPr>
            <w:tcW w:w="992" w:type="dxa"/>
            <w:vAlign w:val="center"/>
          </w:tcPr>
          <w:p w:rsidR="003F0075" w:rsidRPr="00995EFE" w:rsidRDefault="003F0075" w:rsidP="003F0075">
            <w:pPr>
              <w:rPr>
                <w:rFonts w:ascii="GHEA Grapalat" w:hAnsi="GHEA Grapalat"/>
                <w:color w:val="FF0000"/>
                <w:sz w:val="14"/>
                <w:szCs w:val="14"/>
                <w:lang w:val="hy-AM"/>
              </w:rPr>
            </w:pPr>
            <w:r w:rsidRPr="00995EFE">
              <w:rPr>
                <w:rFonts w:ascii="GHEA Grapalat" w:hAnsi="GHEA Grapalat" w:cs="Sylfaen"/>
                <w:color w:val="FF0000"/>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F50423" w:rsidRDefault="003F0075" w:rsidP="003F0075">
            <w:pPr>
              <w:jc w:val="center"/>
              <w:rPr>
                <w:rFonts w:ascii="GHEA Grapalat" w:hAnsi="GHEA Grapalat" w:cs="Calibri"/>
                <w:sz w:val="14"/>
                <w:szCs w:val="14"/>
                <w:lang w:val="hy-AM"/>
              </w:rPr>
            </w:pPr>
            <w:r w:rsidRPr="0062086F">
              <w:rPr>
                <w:rFonts w:ascii="GHEA Grapalat" w:hAnsi="GHEA Grapalat" w:cs="Calibri"/>
                <w:sz w:val="14"/>
                <w:szCs w:val="14"/>
              </w:rPr>
              <w:t>Хлеб</w:t>
            </w:r>
          </w:p>
        </w:tc>
        <w:tc>
          <w:tcPr>
            <w:tcW w:w="1134" w:type="dxa"/>
            <w:vAlign w:val="center"/>
          </w:tcPr>
          <w:p w:rsidR="003F0075" w:rsidRPr="00F50423"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Default="003F0075" w:rsidP="003F0075">
            <w:pPr>
              <w:jc w:val="center"/>
              <w:rPr>
                <w:rFonts w:ascii="GHEA Grapalat" w:hAnsi="GHEA Grapalat" w:cs="Calibri"/>
                <w:sz w:val="14"/>
                <w:szCs w:val="14"/>
                <w:lang w:val="hy-AM"/>
              </w:rPr>
            </w:pPr>
            <w:r w:rsidRPr="00F50423">
              <w:rPr>
                <w:rFonts w:ascii="GHEA Grapalat" w:hAnsi="GHEA Grapalat" w:cs="Calibri"/>
                <w:sz w:val="14"/>
                <w:szCs w:val="14"/>
                <w:lang w:val="hy-AM"/>
              </w:rPr>
              <w:t>Свежий хлеб, максимум 9 часов производства. Каждый хлеб должен быть упакован в полиэтиленовый целлофан. Упаковку следует производить после того, как хлеб остынет. Изготовлено из пшеничной муки высшего сорта HST 31-99. Безопасность согласно гигиеническим нормам N 2-III-4.9-01-2010 и статье 8 Закона РА "О безопасности пищевых продуктов". Оставшийся срок годности не менее 90%.</w:t>
            </w:r>
          </w:p>
          <w:p w:rsidR="003F0075" w:rsidRPr="001D4237" w:rsidRDefault="003F0075" w:rsidP="003F0075">
            <w:pPr>
              <w:rPr>
                <w:rFonts w:ascii="GHEA Grapalat" w:hAnsi="GHEA Grapalat"/>
                <w:sz w:val="18"/>
                <w:szCs w:val="18"/>
                <w:lang w:val="hy-AM"/>
              </w:rPr>
            </w:pPr>
            <w:r w:rsidRPr="001D4237">
              <w:rPr>
                <w:rFonts w:ascii="GHEA Grapalat" w:hAnsi="GHEA Grapalat"/>
                <w:sz w:val="18"/>
                <w:szCs w:val="18"/>
                <w:lang w:val="hy-AM"/>
              </w:rPr>
              <w:t>Перевозка автотранспортом с санитарными паспортами. / Приказ Руководителя Государственной службы продовольственной безопасности Министерства сельского хозяйства Республики Армения от 14 марта 2017 года № 85-Н</w:t>
            </w:r>
          </w:p>
          <w:p w:rsidR="003F0075" w:rsidRPr="00640886" w:rsidRDefault="003F0075" w:rsidP="003F0075">
            <w:pPr>
              <w:rPr>
                <w:rFonts w:ascii="GHEA Grapalat" w:hAnsi="GHEA Grapalat" w:cs="Calibri"/>
                <w:sz w:val="14"/>
                <w:szCs w:val="14"/>
                <w:lang w:val="hy-AM"/>
              </w:rPr>
            </w:pPr>
            <w:r w:rsidRPr="00640886">
              <w:rPr>
                <w:rFonts w:ascii="Sylfaen" w:hAnsi="Sylfaen" w:cs="Sylfaen"/>
                <w:sz w:val="16"/>
                <w:szCs w:val="16"/>
                <w:lang w:val="hy-AM"/>
              </w:rPr>
              <w:t>Хлеб</w:t>
            </w:r>
            <w:r w:rsidRPr="00640886">
              <w:rPr>
                <w:rFonts w:ascii="Arial" w:hAnsi="Arial" w:cs="Arial"/>
                <w:sz w:val="16"/>
                <w:szCs w:val="16"/>
                <w:lang w:val="hy-AM"/>
              </w:rPr>
              <w:t xml:space="preserve"> </w:t>
            </w:r>
            <w:r w:rsidRPr="00640886">
              <w:rPr>
                <w:rFonts w:ascii="Sylfaen" w:hAnsi="Sylfaen" w:cs="Sylfaen"/>
                <w:sz w:val="16"/>
                <w:szCs w:val="16"/>
                <w:lang w:val="hy-AM"/>
              </w:rPr>
              <w:t>предложения</w:t>
            </w:r>
            <w:r w:rsidRPr="00640886">
              <w:rPr>
                <w:rFonts w:ascii="Arial" w:hAnsi="Arial" w:cs="Arial"/>
                <w:sz w:val="16"/>
                <w:szCs w:val="16"/>
                <w:lang w:val="hy-AM"/>
              </w:rPr>
              <w:t xml:space="preserve"> </w:t>
            </w:r>
            <w:r w:rsidRPr="00640886">
              <w:rPr>
                <w:rFonts w:ascii="Sylfaen" w:hAnsi="Sylfaen" w:cs="Sylfaen"/>
                <w:sz w:val="16"/>
                <w:szCs w:val="16"/>
                <w:lang w:val="hy-AM"/>
              </w:rPr>
              <w:t>случай</w:t>
            </w:r>
            <w:r w:rsidRPr="00640886">
              <w:rPr>
                <w:rFonts w:ascii="Arial" w:hAnsi="Arial" w:cs="Arial"/>
                <w:sz w:val="16"/>
                <w:szCs w:val="16"/>
                <w:lang w:val="hy-AM"/>
              </w:rPr>
              <w:t xml:space="preserve"> </w:t>
            </w:r>
            <w:r w:rsidRPr="00640886">
              <w:rPr>
                <w:rFonts w:ascii="Sylfaen" w:hAnsi="Sylfaen" w:cs="Sylfaen"/>
                <w:sz w:val="16"/>
                <w:szCs w:val="16"/>
                <w:lang w:val="hy-AM"/>
              </w:rPr>
              <w:t>технический</w:t>
            </w:r>
            <w:r w:rsidRPr="00640886">
              <w:rPr>
                <w:rFonts w:ascii="GHEA Grapalat" w:hAnsi="GHEA Grapalat"/>
                <w:sz w:val="16"/>
                <w:szCs w:val="16"/>
                <w:lang w:val="hy-AM"/>
              </w:rPr>
              <w:t xml:space="preserve"> </w:t>
            </w:r>
            <w:r w:rsidRPr="00640886">
              <w:rPr>
                <w:rFonts w:ascii="Sylfaen" w:hAnsi="Sylfaen" w:cs="Sylfaen"/>
                <w:sz w:val="16"/>
                <w:szCs w:val="16"/>
                <w:lang w:val="hy-AM"/>
              </w:rPr>
              <w:t>согласно спецификации</w:t>
            </w:r>
            <w:r w:rsidRPr="00640886">
              <w:rPr>
                <w:rFonts w:ascii="Arial" w:hAnsi="Arial" w:cs="Arial"/>
                <w:sz w:val="16"/>
                <w:szCs w:val="16"/>
                <w:lang w:val="hy-AM"/>
              </w:rPr>
              <w:t xml:space="preserve"> </w:t>
            </w:r>
            <w:r w:rsidRPr="00640886">
              <w:rPr>
                <w:rFonts w:ascii="Sylfaen" w:hAnsi="Sylfaen" w:cs="Sylfaen"/>
                <w:sz w:val="16"/>
                <w:szCs w:val="16"/>
                <w:lang w:val="hy-AM"/>
              </w:rPr>
              <w:t>или</w:t>
            </w:r>
            <w:r w:rsidRPr="00640886">
              <w:rPr>
                <w:rFonts w:ascii="Arial" w:hAnsi="Arial" w:cs="Arial"/>
                <w:sz w:val="16"/>
                <w:szCs w:val="16"/>
                <w:lang w:val="hy-AM"/>
              </w:rPr>
              <w:t xml:space="preserve"> </w:t>
            </w:r>
            <w:r w:rsidRPr="00640886">
              <w:rPr>
                <w:rFonts w:ascii="Sylfaen" w:hAnsi="Sylfaen" w:cs="Sylfaen"/>
                <w:sz w:val="16"/>
                <w:szCs w:val="16"/>
                <w:lang w:val="hy-AM"/>
              </w:rPr>
              <w:t>предложения</w:t>
            </w:r>
            <w:r w:rsidRPr="00640886">
              <w:rPr>
                <w:rFonts w:ascii="Arial" w:hAnsi="Arial" w:cs="Arial"/>
                <w:sz w:val="16"/>
                <w:szCs w:val="16"/>
                <w:lang w:val="hy-AM"/>
              </w:rPr>
              <w:t xml:space="preserve"> </w:t>
            </w:r>
            <w:r w:rsidRPr="00640886">
              <w:rPr>
                <w:rFonts w:ascii="Sylfaen" w:hAnsi="Sylfaen" w:cs="Sylfaen"/>
                <w:sz w:val="16"/>
                <w:szCs w:val="16"/>
                <w:lang w:val="hy-AM"/>
              </w:rPr>
              <w:t>условия</w:t>
            </w:r>
            <w:r w:rsidRPr="00640886">
              <w:rPr>
                <w:rFonts w:ascii="Arial" w:hAnsi="Arial" w:cs="Arial"/>
                <w:sz w:val="16"/>
                <w:szCs w:val="16"/>
                <w:lang w:val="hy-AM"/>
              </w:rPr>
              <w:t xml:space="preserve"> </w:t>
            </w:r>
            <w:r w:rsidRPr="00640886">
              <w:rPr>
                <w:rFonts w:ascii="Sylfaen" w:hAnsi="Sylfaen" w:cs="Sylfaen"/>
                <w:sz w:val="16"/>
                <w:szCs w:val="16"/>
                <w:lang w:val="hy-AM"/>
              </w:rPr>
              <w:t>непоследовательность</w:t>
            </w:r>
            <w:r w:rsidRPr="00640886">
              <w:rPr>
                <w:rFonts w:ascii="Arial" w:hAnsi="Arial" w:cs="Arial"/>
                <w:sz w:val="16"/>
                <w:szCs w:val="16"/>
                <w:lang w:val="hy-AM"/>
              </w:rPr>
              <w:t xml:space="preserve"> </w:t>
            </w:r>
            <w:r w:rsidRPr="00640886">
              <w:rPr>
                <w:rFonts w:ascii="Sylfaen" w:hAnsi="Sylfaen" w:cs="Sylfaen"/>
                <w:sz w:val="16"/>
                <w:szCs w:val="16"/>
                <w:lang w:val="hy-AM"/>
              </w:rPr>
              <w:t>в:</w:t>
            </w:r>
            <w:r w:rsidRPr="00640886">
              <w:rPr>
                <w:rFonts w:ascii="Arial" w:hAnsi="Arial" w:cs="Arial"/>
                <w:sz w:val="16"/>
                <w:szCs w:val="16"/>
                <w:lang w:val="hy-AM"/>
              </w:rPr>
              <w:t xml:space="preserve"> </w:t>
            </w:r>
            <w:r w:rsidRPr="00640886">
              <w:rPr>
                <w:rFonts w:ascii="Sylfaen" w:hAnsi="Sylfaen" w:cs="Sylfaen"/>
                <w:sz w:val="16"/>
                <w:szCs w:val="16"/>
                <w:lang w:val="hy-AM"/>
              </w:rPr>
              <w:t>приложение</w:t>
            </w:r>
            <w:r w:rsidRPr="00640886">
              <w:rPr>
                <w:rFonts w:ascii="Arial" w:hAnsi="Arial" w:cs="Arial"/>
                <w:sz w:val="16"/>
                <w:szCs w:val="16"/>
                <w:lang w:val="hy-AM"/>
              </w:rPr>
              <w:t xml:space="preserve"> </w:t>
            </w:r>
            <w:r w:rsidRPr="00640886">
              <w:rPr>
                <w:rFonts w:ascii="Sylfaen" w:hAnsi="Sylfaen" w:cs="Sylfaen"/>
                <w:sz w:val="16"/>
                <w:szCs w:val="16"/>
                <w:lang w:val="hy-AM"/>
              </w:rPr>
              <w:t>приходить</w:t>
            </w:r>
            <w:r w:rsidRPr="00640886">
              <w:rPr>
                <w:rFonts w:ascii="GHEA Grapalat" w:hAnsi="GHEA Grapalat"/>
                <w:sz w:val="16"/>
                <w:szCs w:val="16"/>
                <w:lang w:val="hy-AM"/>
              </w:rPr>
              <w:t xml:space="preserve"> </w:t>
            </w:r>
            <w:r w:rsidRPr="00640886">
              <w:rPr>
                <w:rFonts w:ascii="Sylfaen" w:hAnsi="Sylfaen" w:cs="Sylfaen"/>
                <w:sz w:val="16"/>
                <w:szCs w:val="16"/>
                <w:lang w:val="hy-AM"/>
              </w:rPr>
              <w:t>случай</w:t>
            </w:r>
            <w:r w:rsidRPr="00640886">
              <w:rPr>
                <w:rFonts w:ascii="Arial" w:hAnsi="Arial" w:cs="Arial"/>
                <w:sz w:val="16"/>
                <w:szCs w:val="16"/>
                <w:lang w:val="hy-AM"/>
              </w:rPr>
              <w:t xml:space="preserve"> </w:t>
            </w:r>
            <w:r w:rsidRPr="00640886">
              <w:rPr>
                <w:rFonts w:ascii="Sylfaen" w:hAnsi="Sylfaen" w:cs="Sylfaen"/>
                <w:sz w:val="16"/>
                <w:szCs w:val="16"/>
                <w:lang w:val="hy-AM"/>
              </w:rPr>
              <w:t>непоследовательность</w:t>
            </w:r>
            <w:r w:rsidRPr="00640886">
              <w:rPr>
                <w:rFonts w:ascii="Arial" w:hAnsi="Arial" w:cs="Arial"/>
                <w:sz w:val="16"/>
                <w:szCs w:val="16"/>
                <w:lang w:val="hy-AM"/>
              </w:rPr>
              <w:t xml:space="preserve"> </w:t>
            </w:r>
            <w:r w:rsidRPr="00640886">
              <w:rPr>
                <w:rFonts w:ascii="Sylfaen" w:hAnsi="Sylfaen" w:cs="Sylfaen"/>
                <w:sz w:val="16"/>
                <w:szCs w:val="16"/>
                <w:lang w:val="hy-AM"/>
              </w:rPr>
              <w:t>исправление</w:t>
            </w:r>
            <w:r w:rsidRPr="00640886">
              <w:rPr>
                <w:rFonts w:ascii="Arial" w:hAnsi="Arial" w:cs="Arial"/>
                <w:sz w:val="16"/>
                <w:szCs w:val="16"/>
                <w:lang w:val="hy-AM"/>
              </w:rPr>
              <w:t xml:space="preserve"> </w:t>
            </w:r>
            <w:r w:rsidRPr="00640886">
              <w:rPr>
                <w:rFonts w:ascii="Sylfaen" w:hAnsi="Sylfaen" w:cs="Sylfaen"/>
                <w:sz w:val="16"/>
                <w:szCs w:val="16"/>
                <w:lang w:val="hy-AM"/>
              </w:rPr>
              <w:t>срок:</w:t>
            </w:r>
            <w:r w:rsidRPr="00640886">
              <w:rPr>
                <w:rFonts w:ascii="Arial" w:hAnsi="Arial" w:cs="Arial"/>
                <w:sz w:val="16"/>
                <w:szCs w:val="16"/>
                <w:lang w:val="hy-AM"/>
              </w:rPr>
              <w:t xml:space="preserve"> </w:t>
            </w:r>
            <w:r w:rsidRPr="00640886">
              <w:rPr>
                <w:rFonts w:ascii="Sylfaen" w:hAnsi="Sylfaen" w:cs="Sylfaen"/>
                <w:sz w:val="16"/>
                <w:szCs w:val="16"/>
                <w:lang w:val="hy-AM"/>
              </w:rPr>
              <w:t>является</w:t>
            </w:r>
            <w:r w:rsidRPr="00640886">
              <w:rPr>
                <w:rFonts w:ascii="Arial" w:hAnsi="Arial" w:cs="Arial"/>
                <w:sz w:val="16"/>
                <w:szCs w:val="16"/>
                <w:lang w:val="hy-AM"/>
              </w:rPr>
              <w:t xml:space="preserve"> </w:t>
            </w:r>
            <w:r w:rsidRPr="00640886">
              <w:rPr>
                <w:rFonts w:ascii="Sylfaen" w:hAnsi="Sylfaen" w:cs="Sylfaen"/>
                <w:sz w:val="16"/>
                <w:szCs w:val="16"/>
                <w:lang w:val="hy-AM"/>
              </w:rPr>
              <w:t>определенный</w:t>
            </w:r>
            <w:r w:rsidRPr="00640886">
              <w:rPr>
                <w:rFonts w:ascii="Arial" w:hAnsi="Arial" w:cs="Arial"/>
                <w:sz w:val="16"/>
                <w:szCs w:val="16"/>
                <w:lang w:val="hy-AM"/>
              </w:rPr>
              <w:t>30:00</w:t>
            </w:r>
            <w:r w:rsidRPr="00640886">
              <w:rPr>
                <w:rFonts w:ascii="Sylfaen" w:hAnsi="Sylfaen" w:cs="Sylfaen"/>
                <w:sz w:val="16"/>
                <w:szCs w:val="16"/>
                <w:lang w:val="hy-AM"/>
              </w:rPr>
              <w:t>минута</w:t>
            </w:r>
            <w:r w:rsidRPr="00640886">
              <w:rPr>
                <w:rFonts w:ascii="Arial" w:hAnsi="Arial" w:cs="Arial"/>
                <w:sz w:val="16"/>
                <w:szCs w:val="16"/>
                <w:lang w:val="hy-AM"/>
              </w:rPr>
              <w:t>:</w:t>
            </w:r>
            <w:r w:rsidRPr="00640886">
              <w:rPr>
                <w:rFonts w:ascii="GHEA Grapalat" w:hAnsi="GHEA Grapalat"/>
                <w:sz w:val="16"/>
                <w:szCs w:val="16"/>
                <w:lang w:val="hy-AM"/>
              </w:rPr>
              <w:br/>
            </w:r>
          </w:p>
        </w:tc>
        <w:tc>
          <w:tcPr>
            <w:tcW w:w="1161" w:type="dxa"/>
            <w:vAlign w:val="center"/>
          </w:tcPr>
          <w:p w:rsidR="003F0075" w:rsidRPr="00362D9A" w:rsidRDefault="003F0075" w:rsidP="003F0075">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320</w:t>
            </w:r>
          </w:p>
        </w:tc>
        <w:tc>
          <w:tcPr>
            <w:tcW w:w="1060" w:type="dxa"/>
          </w:tcPr>
          <w:p w:rsidR="003F0075" w:rsidRPr="00971B0F" w:rsidRDefault="003F0075" w:rsidP="003F0075">
            <w:pPr>
              <w:rPr>
                <w:sz w:val="20"/>
                <w:szCs w:val="20"/>
              </w:rPr>
            </w:pPr>
            <w:r w:rsidRPr="00971B0F">
              <w:rPr>
                <w:sz w:val="20"/>
                <w:szCs w:val="20"/>
              </w:rPr>
              <w:t>1100</w:t>
            </w:r>
          </w:p>
        </w:tc>
        <w:tc>
          <w:tcPr>
            <w:tcW w:w="777" w:type="dxa"/>
          </w:tcPr>
          <w:p w:rsidR="003F0075" w:rsidRPr="00971B0F" w:rsidRDefault="003F0075" w:rsidP="003F0075">
            <w:pPr>
              <w:rPr>
                <w:sz w:val="20"/>
                <w:szCs w:val="20"/>
              </w:rPr>
            </w:pPr>
            <w:r w:rsidRPr="00971B0F">
              <w:rPr>
                <w:sz w:val="20"/>
                <w:szCs w:val="20"/>
              </w:rPr>
              <w:t>352000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Pr>
                <w:rFonts w:ascii="GHEA Grapalat" w:hAnsi="GHEA Grapalat" w:cs="Calibri"/>
                <w:sz w:val="14"/>
                <w:szCs w:val="14"/>
              </w:rPr>
              <w:t>булочка</w:t>
            </w:r>
          </w:p>
        </w:tc>
        <w:tc>
          <w:tcPr>
            <w:tcW w:w="1134" w:type="dxa"/>
            <w:vAlign w:val="center"/>
          </w:tcPr>
          <w:p w:rsidR="003F0075" w:rsidRPr="0062086F" w:rsidRDefault="003F0075" w:rsidP="003F0075">
            <w:pP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Pr>
                <w:rFonts w:ascii="GHEA Grapalat" w:hAnsi="GHEA Grapalat"/>
                <w:sz w:val="16"/>
                <w:szCs w:val="18"/>
              </w:rPr>
              <w:t>Булочка свежая, из пшеничной муки, вес: 1 шт. 60г. Безопасность согласно гигиеническим нормам N 2-III-4.9-01-2010 и маркировка согласно статье 9 Закона РА "О безопасности пищевых продуктов". Остаточный срок годности не менее 90%</w:t>
            </w:r>
          </w:p>
        </w:tc>
        <w:tc>
          <w:tcPr>
            <w:tcW w:w="1161" w:type="dxa"/>
            <w:vAlign w:val="center"/>
          </w:tcPr>
          <w:p w:rsidR="003F0075" w:rsidRPr="00362D9A" w:rsidRDefault="003F0075" w:rsidP="003F0075">
            <w:pPr>
              <w:jc w:val="center"/>
              <w:rPr>
                <w:rFonts w:ascii="GHEA Grapalat" w:hAnsi="GHEA Grapalat" w:cs="Calibri"/>
                <w:sz w:val="14"/>
                <w:szCs w:val="14"/>
              </w:rPr>
            </w:pPr>
            <w:r w:rsidRPr="00362D9A">
              <w:rPr>
                <w:rFonts w:ascii="GHEA Grapalat" w:hAnsi="GHEA Grapalat" w:cs="Arial"/>
                <w:sz w:val="14"/>
                <w:szCs w:val="14"/>
              </w:rPr>
              <w:t>шт.</w:t>
            </w:r>
          </w:p>
        </w:tc>
        <w:tc>
          <w:tcPr>
            <w:tcW w:w="783" w:type="dxa"/>
          </w:tcPr>
          <w:p w:rsidR="003F0075" w:rsidRPr="00971B0F" w:rsidRDefault="003F0075" w:rsidP="003F0075">
            <w:pPr>
              <w:rPr>
                <w:sz w:val="20"/>
                <w:szCs w:val="20"/>
              </w:rPr>
            </w:pPr>
            <w:r w:rsidRPr="00971B0F">
              <w:rPr>
                <w:sz w:val="20"/>
                <w:szCs w:val="20"/>
              </w:rPr>
              <w:t>100</w:t>
            </w:r>
          </w:p>
        </w:tc>
        <w:tc>
          <w:tcPr>
            <w:tcW w:w="1060" w:type="dxa"/>
          </w:tcPr>
          <w:p w:rsidR="003F0075" w:rsidRPr="00971B0F" w:rsidRDefault="003F0075" w:rsidP="003F0075">
            <w:pPr>
              <w:rPr>
                <w:sz w:val="20"/>
                <w:szCs w:val="20"/>
              </w:rPr>
            </w:pPr>
            <w:r w:rsidRPr="00971B0F">
              <w:rPr>
                <w:sz w:val="20"/>
                <w:szCs w:val="20"/>
              </w:rPr>
              <w:t>440</w:t>
            </w:r>
          </w:p>
        </w:tc>
        <w:tc>
          <w:tcPr>
            <w:tcW w:w="777" w:type="dxa"/>
          </w:tcPr>
          <w:p w:rsidR="003F0075" w:rsidRPr="00971B0F" w:rsidRDefault="003F0075" w:rsidP="003F0075">
            <w:pPr>
              <w:rPr>
                <w:sz w:val="20"/>
                <w:szCs w:val="20"/>
              </w:rPr>
            </w:pPr>
            <w:r w:rsidRPr="00971B0F">
              <w:rPr>
                <w:sz w:val="20"/>
                <w:szCs w:val="20"/>
              </w:rPr>
              <w:t>44000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7C3733" w:rsidRDefault="003F0075" w:rsidP="003F0075">
            <w:pPr>
              <w:jc w:val="center"/>
              <w:rPr>
                <w:rFonts w:ascii="GHEA Grapalat" w:hAnsi="GHEA Grapalat" w:cs="Calibri"/>
                <w:sz w:val="14"/>
                <w:szCs w:val="14"/>
                <w:lang w:val="hy-AM"/>
              </w:rPr>
            </w:pPr>
            <w:r w:rsidRPr="0062086F">
              <w:rPr>
                <w:rFonts w:ascii="GHEA Grapalat" w:hAnsi="GHEA Grapalat" w:cs="Calibri"/>
                <w:sz w:val="14"/>
                <w:szCs w:val="14"/>
              </w:rPr>
              <w:t>Макаронные изделия</w:t>
            </w:r>
          </w:p>
        </w:tc>
        <w:tc>
          <w:tcPr>
            <w:tcW w:w="1134" w:type="dxa"/>
            <w:vAlign w:val="center"/>
          </w:tcPr>
          <w:p w:rsidR="003F0075" w:rsidRPr="007C3733"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7C3733" w:rsidRDefault="003F0075" w:rsidP="003F0075">
            <w:pPr>
              <w:jc w:val="center"/>
              <w:rPr>
                <w:rFonts w:ascii="GHEA Grapalat" w:hAnsi="GHEA Grapalat" w:cs="Calibri"/>
                <w:sz w:val="14"/>
                <w:szCs w:val="14"/>
                <w:lang w:val="hy-AM"/>
              </w:rPr>
            </w:pPr>
            <w:r w:rsidRPr="007C3733">
              <w:rPr>
                <w:rFonts w:ascii="GHEA Grapalat" w:hAnsi="GHEA Grapalat" w:cs="Calibri"/>
                <w:sz w:val="14"/>
                <w:szCs w:val="14"/>
                <w:lang w:val="hy-AM"/>
              </w:rPr>
              <w:t>Рядовой, по заказу Заказчика. Макаронные изделия из рыхлого теста в зависимости от сорта и качества муки: А (из муки твердых сортов пшеницы), Б (из муки мягкой стекловидной пшеницы), Б (из муки хлебопекарной), калиброванные и безкалибровочные, ГОСТ 875-92 или эквивалентные. . Безопасность соответствует гигиеническим нормам N 2-III-4.9-01-2010, а маркировка - согласно статье 8 Закона РА "О безопасности пищевых продуктов". В случае занятия первого места участник предъявляет 0,5 кг образца.</w:t>
            </w:r>
          </w:p>
        </w:tc>
        <w:tc>
          <w:tcPr>
            <w:tcW w:w="1161" w:type="dxa"/>
            <w:vAlign w:val="center"/>
          </w:tcPr>
          <w:p w:rsidR="003F0075" w:rsidRPr="007C3733" w:rsidRDefault="003F0075" w:rsidP="003F0075">
            <w:pPr>
              <w:jc w:val="center"/>
              <w:rPr>
                <w:rFonts w:ascii="GHEA Grapalat" w:hAnsi="GHEA Grapalat" w:cs="Arial"/>
                <w:sz w:val="14"/>
                <w:szCs w:val="14"/>
                <w:lang w:val="hy-AM"/>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251</w:t>
            </w:r>
          </w:p>
        </w:tc>
        <w:tc>
          <w:tcPr>
            <w:tcW w:w="1060" w:type="dxa"/>
          </w:tcPr>
          <w:p w:rsidR="003F0075" w:rsidRPr="00971B0F" w:rsidRDefault="003F0075" w:rsidP="003F0075">
            <w:pPr>
              <w:rPr>
                <w:sz w:val="20"/>
                <w:szCs w:val="20"/>
              </w:rPr>
            </w:pPr>
            <w:r w:rsidRPr="00971B0F">
              <w:rPr>
                <w:sz w:val="20"/>
                <w:szCs w:val="20"/>
              </w:rPr>
              <w:t>100</w:t>
            </w:r>
          </w:p>
        </w:tc>
        <w:tc>
          <w:tcPr>
            <w:tcW w:w="777" w:type="dxa"/>
          </w:tcPr>
          <w:p w:rsidR="003F0075" w:rsidRPr="00971B0F" w:rsidRDefault="003F0075" w:rsidP="003F0075">
            <w:pPr>
              <w:rPr>
                <w:sz w:val="20"/>
                <w:szCs w:val="20"/>
              </w:rPr>
            </w:pPr>
            <w:r w:rsidRPr="00971B0F">
              <w:rPr>
                <w:sz w:val="20"/>
                <w:szCs w:val="20"/>
              </w:rPr>
              <w:t>25100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Сахар</w:t>
            </w:r>
          </w:p>
        </w:tc>
        <w:tc>
          <w:tcPr>
            <w:tcW w:w="1134" w:type="dxa"/>
            <w:vAlign w:val="center"/>
          </w:tcPr>
          <w:p w:rsidR="003F0075" w:rsidRPr="007C3733"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7C3733" w:rsidRDefault="003F0075" w:rsidP="003F0075">
            <w:pPr>
              <w:jc w:val="center"/>
              <w:rPr>
                <w:rFonts w:ascii="GHEA Grapalat" w:hAnsi="GHEA Grapalat" w:cs="Calibri"/>
                <w:sz w:val="14"/>
                <w:szCs w:val="14"/>
                <w:lang w:val="hy-AM"/>
              </w:rPr>
            </w:pPr>
            <w:r w:rsidRPr="00A24A0C">
              <w:rPr>
                <w:rFonts w:ascii="GHEA Grapalat" w:hAnsi="GHEA Grapalat" w:cs="Calibri"/>
                <w:sz w:val="14"/>
                <w:szCs w:val="14"/>
                <w:lang w:val="hy-AM"/>
              </w:rPr>
              <w:t>Белый, сыпучий, сладкий, без постороннего 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 не менее 99,75 % (в пересчете на сухое вещество), массовая доля влаги - не более 0,14 %, массовая доля ферросплавов - Не более 0,0003%, ГОСТ 21-94 или аналог. Безопасность соответствует гигиеническим нормам N 2-III-4.9-01-2010, а маркировка - согласно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410</w:t>
            </w:r>
          </w:p>
        </w:tc>
        <w:tc>
          <w:tcPr>
            <w:tcW w:w="1060" w:type="dxa"/>
          </w:tcPr>
          <w:p w:rsidR="003F0075" w:rsidRPr="00971B0F" w:rsidRDefault="003F0075" w:rsidP="003F0075">
            <w:pPr>
              <w:rPr>
                <w:sz w:val="20"/>
                <w:szCs w:val="20"/>
              </w:rPr>
            </w:pPr>
            <w:r w:rsidRPr="00971B0F">
              <w:rPr>
                <w:sz w:val="20"/>
                <w:szCs w:val="20"/>
              </w:rPr>
              <w:t>200</w:t>
            </w:r>
          </w:p>
        </w:tc>
        <w:tc>
          <w:tcPr>
            <w:tcW w:w="777" w:type="dxa"/>
          </w:tcPr>
          <w:p w:rsidR="003F0075" w:rsidRPr="00971B0F" w:rsidRDefault="003F0075" w:rsidP="003F0075">
            <w:pPr>
              <w:rPr>
                <w:sz w:val="20"/>
                <w:szCs w:val="20"/>
              </w:rPr>
            </w:pPr>
            <w:r w:rsidRPr="00971B0F">
              <w:rPr>
                <w:sz w:val="20"/>
                <w:szCs w:val="20"/>
              </w:rPr>
              <w:t>82000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Масло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Сливочный, дезодорированный фильтрацией, жирность: 82,9%, качественный, свежий, энергетическая ценность на 100 грамм: 743 ккал, белки 0,6г, углеводы 0,6г, 3111кДж, в заводской упаковке по 10-25кг: ГОСТ 37-91 или аналог. Безопасность и маркировка по данным Правительства РА 2006г. Статья 8 «Технического регулирования молока и молочной продукции» и Закон РА «О безопасности пищевых продуктов», утвержденные Постановлением № 1925 от 21 декабря.</w:t>
            </w:r>
          </w:p>
        </w:tc>
        <w:tc>
          <w:tcPr>
            <w:tcW w:w="1161" w:type="dxa"/>
            <w:vAlign w:val="center"/>
          </w:tcPr>
          <w:p w:rsidR="003F0075" w:rsidRPr="00362D9A" w:rsidRDefault="003F0075" w:rsidP="003F0075">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4379</w:t>
            </w:r>
          </w:p>
        </w:tc>
        <w:tc>
          <w:tcPr>
            <w:tcW w:w="1060" w:type="dxa"/>
          </w:tcPr>
          <w:p w:rsidR="003F0075" w:rsidRPr="00971B0F" w:rsidRDefault="003F0075" w:rsidP="003F0075">
            <w:pPr>
              <w:rPr>
                <w:sz w:val="20"/>
                <w:szCs w:val="20"/>
              </w:rPr>
            </w:pPr>
            <w:r w:rsidRPr="00971B0F">
              <w:rPr>
                <w:sz w:val="20"/>
                <w:szCs w:val="20"/>
              </w:rPr>
              <w:t>110</w:t>
            </w:r>
          </w:p>
        </w:tc>
        <w:tc>
          <w:tcPr>
            <w:tcW w:w="777" w:type="dxa"/>
          </w:tcPr>
          <w:p w:rsidR="003F0075" w:rsidRPr="00971B0F" w:rsidRDefault="003F0075" w:rsidP="003F0075">
            <w:pPr>
              <w:rPr>
                <w:sz w:val="20"/>
                <w:szCs w:val="20"/>
              </w:rPr>
            </w:pPr>
            <w:r w:rsidRPr="00971B0F">
              <w:rPr>
                <w:sz w:val="20"/>
                <w:szCs w:val="20"/>
              </w:rPr>
              <w:t>481690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Подсолнечное масло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 xml:space="preserve">Изготовлено путем растворения и измельчения семян подсолнечника, высококачественных, отфильтрованных, дезодорированных, 1-летних стручков. </w:t>
            </w:r>
            <w:r w:rsidRPr="0062086F">
              <w:rPr>
                <w:rFonts w:ascii="GHEA Grapalat" w:hAnsi="GHEA Grapalat" w:cs="Calibri"/>
                <w:sz w:val="14"/>
                <w:szCs w:val="14"/>
              </w:rPr>
              <w:lastRenderedPageBreak/>
              <w:t>ГОСТ 1129-93. Безопасность: согласно гигиеническим нормам N 2-III-4.9-01-2010, маркировка - согласно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lastRenderedPageBreak/>
              <w:t>л:</w:t>
            </w:r>
          </w:p>
        </w:tc>
        <w:tc>
          <w:tcPr>
            <w:tcW w:w="783" w:type="dxa"/>
          </w:tcPr>
          <w:p w:rsidR="003F0075" w:rsidRPr="00971B0F" w:rsidRDefault="003F0075" w:rsidP="003F0075">
            <w:pPr>
              <w:rPr>
                <w:sz w:val="20"/>
                <w:szCs w:val="20"/>
              </w:rPr>
            </w:pPr>
            <w:r w:rsidRPr="00971B0F">
              <w:rPr>
                <w:sz w:val="20"/>
                <w:szCs w:val="20"/>
              </w:rPr>
              <w:t>565</w:t>
            </w:r>
          </w:p>
        </w:tc>
        <w:tc>
          <w:tcPr>
            <w:tcW w:w="1060" w:type="dxa"/>
          </w:tcPr>
          <w:p w:rsidR="003F0075" w:rsidRPr="00971B0F" w:rsidRDefault="003F0075" w:rsidP="003F0075">
            <w:pPr>
              <w:rPr>
                <w:sz w:val="20"/>
                <w:szCs w:val="20"/>
              </w:rPr>
            </w:pPr>
            <w:r w:rsidRPr="00971B0F">
              <w:rPr>
                <w:sz w:val="20"/>
                <w:szCs w:val="20"/>
              </w:rPr>
              <w:t>70</w:t>
            </w:r>
          </w:p>
        </w:tc>
        <w:tc>
          <w:tcPr>
            <w:tcW w:w="777" w:type="dxa"/>
          </w:tcPr>
          <w:p w:rsidR="003F0075" w:rsidRPr="00971B0F" w:rsidRDefault="003F0075" w:rsidP="003F0075">
            <w:pPr>
              <w:rPr>
                <w:sz w:val="20"/>
                <w:szCs w:val="20"/>
              </w:rPr>
            </w:pPr>
            <w:r w:rsidRPr="00971B0F">
              <w:rPr>
                <w:sz w:val="20"/>
                <w:szCs w:val="20"/>
              </w:rPr>
              <w:t>39550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lastRenderedPageBreak/>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lastRenderedPageBreak/>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 xml:space="preserve">С даты вступления </w:t>
            </w:r>
            <w:r>
              <w:rPr>
                <w:rFonts w:ascii="GHEA Grapalat" w:hAnsi="GHEA Grapalat" w:cs="Sylfaen"/>
                <w:sz w:val="14"/>
                <w:szCs w:val="14"/>
                <w:lang w:val="hy-AM"/>
              </w:rPr>
              <w:lastRenderedPageBreak/>
              <w:t>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рис</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Рис высшего качества, белый, длина зерна 1 см, недробленый, по ширине разделяется на 1-4 сорта, влажностью от 13% до 15% по видам, ГОСТ 6293-90. Безопасность и маркировка по авто РА. 2007 год «Технический регламент требований к зерну, его производству, хранению, переработке и использованию», утвержденный решением № 22 от 11 января. и «О безопасности пищевых продуктов»; Статья 8 Закона РА. степень загрязнения не более 1%.</w:t>
            </w:r>
          </w:p>
        </w:tc>
        <w:tc>
          <w:tcPr>
            <w:tcW w:w="1161" w:type="dxa"/>
            <w:vAlign w:val="center"/>
          </w:tcPr>
          <w:p w:rsidR="003F0075" w:rsidRPr="00362D9A" w:rsidRDefault="003F0075" w:rsidP="003F0075">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580</w:t>
            </w:r>
          </w:p>
        </w:tc>
        <w:tc>
          <w:tcPr>
            <w:tcW w:w="1060" w:type="dxa"/>
          </w:tcPr>
          <w:p w:rsidR="003F0075" w:rsidRPr="00971B0F" w:rsidRDefault="003F0075" w:rsidP="003F0075">
            <w:pPr>
              <w:rPr>
                <w:sz w:val="20"/>
                <w:szCs w:val="20"/>
              </w:rPr>
            </w:pPr>
            <w:r w:rsidRPr="00971B0F">
              <w:rPr>
                <w:sz w:val="20"/>
                <w:szCs w:val="20"/>
              </w:rPr>
              <w:t>100</w:t>
            </w:r>
          </w:p>
        </w:tc>
        <w:tc>
          <w:tcPr>
            <w:tcW w:w="777" w:type="dxa"/>
          </w:tcPr>
          <w:p w:rsidR="003F0075" w:rsidRPr="00971B0F" w:rsidRDefault="003F0075" w:rsidP="003F0075">
            <w:pPr>
              <w:rPr>
                <w:sz w:val="20"/>
                <w:szCs w:val="20"/>
              </w:rPr>
            </w:pPr>
            <w:r w:rsidRPr="00971B0F">
              <w:rPr>
                <w:sz w:val="20"/>
                <w:szCs w:val="20"/>
              </w:rPr>
              <w:t>58000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A24A0C" w:rsidRDefault="003F0075" w:rsidP="003F0075">
            <w:pPr>
              <w:jc w:val="center"/>
              <w:rPr>
                <w:rFonts w:ascii="GHEA Grapalat" w:hAnsi="GHEA Grapalat" w:cs="Calibri"/>
                <w:sz w:val="14"/>
                <w:szCs w:val="14"/>
                <w:lang w:val="hy-AM"/>
              </w:rPr>
            </w:pPr>
            <w:r w:rsidRPr="0062086F">
              <w:rPr>
                <w:rFonts w:ascii="GHEA Grapalat" w:hAnsi="GHEA Grapalat" w:cs="Calibri"/>
                <w:sz w:val="14"/>
                <w:szCs w:val="14"/>
              </w:rPr>
              <w:t>Гречиха</w:t>
            </w:r>
          </w:p>
        </w:tc>
        <w:tc>
          <w:tcPr>
            <w:tcW w:w="1134" w:type="dxa"/>
            <w:vAlign w:val="center"/>
          </w:tcPr>
          <w:p w:rsidR="003F0075" w:rsidRPr="00A24A0C"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A24A0C" w:rsidRDefault="003F0075" w:rsidP="003F0075">
            <w:pPr>
              <w:jc w:val="center"/>
              <w:rPr>
                <w:rFonts w:ascii="GHEA Grapalat" w:hAnsi="GHEA Grapalat" w:cs="Calibri"/>
                <w:sz w:val="14"/>
                <w:szCs w:val="14"/>
                <w:lang w:val="hy-AM"/>
              </w:rPr>
            </w:pPr>
            <w:r w:rsidRPr="00EC08F7">
              <w:rPr>
                <w:rFonts w:ascii="GHEA Grapalat" w:hAnsi="GHEA Grapalat" w:cs="Calibri"/>
                <w:sz w:val="14"/>
                <w:szCs w:val="14"/>
                <w:lang w:val="hy-AM"/>
              </w:rPr>
              <w:t>В чистом виде, высококачественная, гречка I вида, влажность не более 14,0%, зернистость не менее 97,5%. Безопасность и маркировка по данным Правительства РА 2007г.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 Степень загрязнения не более 1%.</w:t>
            </w:r>
          </w:p>
        </w:tc>
        <w:tc>
          <w:tcPr>
            <w:tcW w:w="1161" w:type="dxa"/>
            <w:vAlign w:val="center"/>
          </w:tcPr>
          <w:p w:rsidR="003F0075" w:rsidRPr="00A24A0C" w:rsidRDefault="003F0075" w:rsidP="003F0075">
            <w:pPr>
              <w:jc w:val="center"/>
              <w:rPr>
                <w:rFonts w:ascii="GHEA Grapalat" w:hAnsi="GHEA Grapalat" w:cs="Arial"/>
                <w:sz w:val="14"/>
                <w:szCs w:val="14"/>
                <w:lang w:val="hy-AM"/>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352</w:t>
            </w:r>
          </w:p>
        </w:tc>
        <w:tc>
          <w:tcPr>
            <w:tcW w:w="1060" w:type="dxa"/>
          </w:tcPr>
          <w:p w:rsidR="003F0075" w:rsidRPr="00971B0F" w:rsidRDefault="003F0075" w:rsidP="003F0075">
            <w:pPr>
              <w:rPr>
                <w:sz w:val="20"/>
                <w:szCs w:val="20"/>
              </w:rPr>
            </w:pPr>
            <w:r w:rsidRPr="00971B0F">
              <w:rPr>
                <w:sz w:val="20"/>
                <w:szCs w:val="20"/>
              </w:rPr>
              <w:t>30</w:t>
            </w:r>
          </w:p>
        </w:tc>
        <w:tc>
          <w:tcPr>
            <w:tcW w:w="777" w:type="dxa"/>
          </w:tcPr>
          <w:p w:rsidR="003F0075" w:rsidRPr="00971B0F" w:rsidRDefault="003F0075" w:rsidP="003F0075">
            <w:pPr>
              <w:rPr>
                <w:sz w:val="20"/>
                <w:szCs w:val="20"/>
              </w:rPr>
            </w:pPr>
            <w:r w:rsidRPr="00971B0F">
              <w:rPr>
                <w:sz w:val="20"/>
                <w:szCs w:val="20"/>
              </w:rPr>
              <w:t>10560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Чечевица</w:t>
            </w:r>
          </w:p>
        </w:tc>
        <w:tc>
          <w:tcPr>
            <w:tcW w:w="1134" w:type="dxa"/>
            <w:vAlign w:val="center"/>
          </w:tcPr>
          <w:p w:rsidR="003F0075" w:rsidRPr="00A24A0C"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EC08F7" w:rsidRDefault="003F0075" w:rsidP="003F0075">
            <w:pPr>
              <w:jc w:val="center"/>
              <w:rPr>
                <w:rFonts w:ascii="GHEA Grapalat" w:hAnsi="GHEA Grapalat" w:cs="Calibri"/>
                <w:sz w:val="14"/>
                <w:szCs w:val="14"/>
                <w:lang w:val="hy-AM"/>
              </w:rPr>
            </w:pPr>
            <w:r w:rsidRPr="00EC08F7">
              <w:rPr>
                <w:rFonts w:ascii="GHEA Grapalat" w:hAnsi="GHEA Grapalat" w:cs="Calibri"/>
                <w:sz w:val="14"/>
                <w:szCs w:val="14"/>
                <w:lang w:val="hy-AM"/>
              </w:rPr>
              <w:t>хорошего качества, чистые, сухие, влажность: (14,0-17,0) %, не более. Безопасность согласно гигиеническим нормам N 2-III-4.9-01-2010, «Статья 8 Закона РА «О безопасности пищевых продуктов». степень загрязнения не более 1%.</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900</w:t>
            </w:r>
          </w:p>
        </w:tc>
        <w:tc>
          <w:tcPr>
            <w:tcW w:w="1060" w:type="dxa"/>
          </w:tcPr>
          <w:p w:rsidR="003F0075" w:rsidRPr="00971B0F" w:rsidRDefault="003F0075" w:rsidP="003F0075">
            <w:pPr>
              <w:rPr>
                <w:sz w:val="20"/>
                <w:szCs w:val="20"/>
              </w:rPr>
            </w:pPr>
            <w:r w:rsidRPr="00971B0F">
              <w:rPr>
                <w:sz w:val="20"/>
                <w:szCs w:val="20"/>
              </w:rPr>
              <w:t>30</w:t>
            </w:r>
          </w:p>
        </w:tc>
        <w:tc>
          <w:tcPr>
            <w:tcW w:w="777" w:type="dxa"/>
          </w:tcPr>
          <w:p w:rsidR="003F0075" w:rsidRPr="00971B0F" w:rsidRDefault="003F0075" w:rsidP="003F0075">
            <w:pPr>
              <w:rPr>
                <w:sz w:val="20"/>
                <w:szCs w:val="20"/>
              </w:rPr>
            </w:pPr>
            <w:r w:rsidRPr="00971B0F">
              <w:rPr>
                <w:sz w:val="20"/>
                <w:szCs w:val="20"/>
              </w:rPr>
              <w:t>27000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Горох</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Сушеный, очищенный, желтый. В чистом состоянии. Безопасность: согласно гигиеническим нормам N 2-III-4.9-01-2010 и статье 8 Закона РА «О безопасности пищевых продуктов». степень загрязнения не более 1%.</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500</w:t>
            </w:r>
          </w:p>
        </w:tc>
        <w:tc>
          <w:tcPr>
            <w:tcW w:w="1060" w:type="dxa"/>
          </w:tcPr>
          <w:p w:rsidR="003F0075" w:rsidRPr="00971B0F" w:rsidRDefault="003F0075" w:rsidP="003F0075">
            <w:pPr>
              <w:rPr>
                <w:sz w:val="20"/>
                <w:szCs w:val="20"/>
              </w:rPr>
            </w:pPr>
            <w:r w:rsidRPr="00971B0F">
              <w:rPr>
                <w:sz w:val="20"/>
                <w:szCs w:val="20"/>
              </w:rPr>
              <w:t>30</w:t>
            </w:r>
          </w:p>
        </w:tc>
        <w:tc>
          <w:tcPr>
            <w:tcW w:w="777" w:type="dxa"/>
          </w:tcPr>
          <w:p w:rsidR="003F0075" w:rsidRPr="00971B0F" w:rsidRDefault="003F0075" w:rsidP="003F0075">
            <w:pPr>
              <w:rPr>
                <w:sz w:val="20"/>
                <w:szCs w:val="20"/>
              </w:rPr>
            </w:pPr>
            <w:r w:rsidRPr="00971B0F">
              <w:rPr>
                <w:sz w:val="20"/>
                <w:szCs w:val="20"/>
              </w:rPr>
              <w:t>15000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Зерна пшеницы</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Зерна пшеницы быстрого приготовления, высокого качества, с полированными концами или с полированными круглыми зернами, влажность не более 14%, примеси отходов не более 0,2%, безопасность и маркировка согласно постановлению Правительства РА 2007г.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№22 от 11 января.</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285</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8550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Пожалуйста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Получено из зерна бука, влажность зерна не более 15%. Безопасность и маркировка по данным Правительства РА 2007г.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 22-Н от 11 января.</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355</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10650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233E57" w:rsidRDefault="003F0075" w:rsidP="003F0075">
            <w:pPr>
              <w:jc w:val="center"/>
              <w:rPr>
                <w:rFonts w:ascii="GHEA Grapalat" w:hAnsi="GHEA Grapalat" w:cs="Calibri"/>
                <w:sz w:val="14"/>
                <w:szCs w:val="14"/>
                <w:lang w:val="hy-AM"/>
              </w:rPr>
            </w:pPr>
            <w:r>
              <w:rPr>
                <w:rFonts w:ascii="GHEA Grapalat" w:hAnsi="GHEA Grapalat" w:cs="Calibri"/>
                <w:sz w:val="14"/>
                <w:szCs w:val="14"/>
                <w:lang w:val="hy-AM"/>
              </w:rPr>
              <w:t>Яйцо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Яйца столовые 1 сорт, сортированные по массе одного яйца, яйца столовые - 25 суток, охлажденные - 120 суток, ХСТ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шт.</w:t>
            </w:r>
          </w:p>
        </w:tc>
        <w:tc>
          <w:tcPr>
            <w:tcW w:w="783" w:type="dxa"/>
          </w:tcPr>
          <w:p w:rsidR="003F0075" w:rsidRPr="00971B0F" w:rsidRDefault="003F0075" w:rsidP="003F0075">
            <w:pPr>
              <w:rPr>
                <w:sz w:val="20"/>
                <w:szCs w:val="20"/>
              </w:rPr>
            </w:pPr>
            <w:r w:rsidRPr="00971B0F">
              <w:rPr>
                <w:sz w:val="20"/>
                <w:szCs w:val="20"/>
              </w:rPr>
              <w:t>60</w:t>
            </w:r>
          </w:p>
        </w:tc>
        <w:tc>
          <w:tcPr>
            <w:tcW w:w="1060" w:type="dxa"/>
          </w:tcPr>
          <w:p w:rsidR="003F0075" w:rsidRPr="00971B0F" w:rsidRDefault="003F0075" w:rsidP="003F0075">
            <w:pPr>
              <w:rPr>
                <w:sz w:val="20"/>
                <w:szCs w:val="20"/>
              </w:rPr>
            </w:pPr>
            <w:r w:rsidRPr="00971B0F">
              <w:rPr>
                <w:sz w:val="20"/>
                <w:szCs w:val="20"/>
              </w:rPr>
              <w:t>1800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108000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 xml:space="preserve">С даты вступления договора в силу до 30.12.2024 </w:t>
            </w:r>
            <w:r>
              <w:rPr>
                <w:rFonts w:ascii="GHEA Grapalat" w:hAnsi="GHEA Grapalat" w:cs="Sylfaen"/>
                <w:sz w:val="14"/>
                <w:szCs w:val="14"/>
                <w:lang w:val="hy-AM"/>
              </w:rPr>
              <w:lastRenderedPageBreak/>
              <w:t>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Говядина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753465" w:rsidRDefault="003F0075" w:rsidP="003F0075">
            <w:pPr>
              <w:spacing w:after="200"/>
              <w:rPr>
                <w:rFonts w:ascii="Sylfaen" w:hAnsi="Sylfaen"/>
                <w:sz w:val="16"/>
                <w:szCs w:val="16"/>
              </w:rPr>
            </w:pPr>
            <w:r w:rsidRPr="00753465">
              <w:rPr>
                <w:rFonts w:ascii="Sylfaen" w:hAnsi="Sylfaen"/>
                <w:sz w:val="16"/>
                <w:szCs w:val="16"/>
              </w:rPr>
              <w:t>Местная мягкая говядина / только боенского происхождения</w:t>
            </w:r>
            <w:r w:rsidRPr="00EB16E6">
              <w:rPr>
                <w:rFonts w:ascii="Sylfaen" w:hAnsi="Sylfaen" w:cs="Sylfaen"/>
                <w:sz w:val="16"/>
                <w:szCs w:val="16"/>
              </w:rPr>
              <w:t>скоро</w:t>
            </w:r>
            <w:r w:rsidRPr="00EB16E6">
              <w:rPr>
                <w:rFonts w:ascii="Arial" w:hAnsi="Arial" w:cs="Arial"/>
                <w:sz w:val="16"/>
                <w:szCs w:val="16"/>
              </w:rPr>
              <w:t xml:space="preserve"> </w:t>
            </w:r>
            <w:r w:rsidRPr="00EB16E6">
              <w:rPr>
                <w:rFonts w:ascii="Sylfaen" w:hAnsi="Sylfaen" w:cs="Sylfaen"/>
                <w:sz w:val="16"/>
                <w:szCs w:val="16"/>
              </w:rPr>
              <w:t>повар</w:t>
            </w:r>
            <w:r>
              <w:rPr>
                <w:rFonts w:ascii="Sylfaen" w:hAnsi="Sylfaen"/>
                <w:sz w:val="16"/>
                <w:szCs w:val="16"/>
              </w:rPr>
              <w:t>Говядина замороженная, мясо мягкое бескостное, с развитой мускулатурой, хранящееся при температуре от 0 оС до 4 оС не более 6 часов, поверхность замороженного мяса не должна быть влажной, соотношение кости к мясу 0% и 100%. , соответственно. : Безопасность и маркировка по данным Правительства РА 2006г. Статья 8 «Технического регулирования мяса и мясопродуктов» и Закон РА «О безопасности пищевых продуктов», утвержденные постановлением № 1560 от 19 октября. АСТ 342-2011. Остаточный срок годности не менее 60%; Обязательные условия: перевозка только транспортными средствами при наличии соответствующего разрешения Государственной транспортной службы РА.</w:t>
            </w:r>
          </w:p>
          <w:p w:rsidR="003F0075" w:rsidRPr="0062086F" w:rsidRDefault="003F0075" w:rsidP="003F0075">
            <w:pPr>
              <w:jc w:val="center"/>
              <w:rPr>
                <w:rFonts w:ascii="GHEA Grapalat" w:hAnsi="GHEA Grapalat" w:cs="Calibri"/>
                <w:sz w:val="14"/>
                <w:szCs w:val="14"/>
              </w:rPr>
            </w:pP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4300</w:t>
            </w:r>
          </w:p>
        </w:tc>
        <w:tc>
          <w:tcPr>
            <w:tcW w:w="1060" w:type="dxa"/>
          </w:tcPr>
          <w:p w:rsidR="003F0075" w:rsidRPr="00971B0F" w:rsidRDefault="003F0075" w:rsidP="003F0075">
            <w:pPr>
              <w:rPr>
                <w:sz w:val="20"/>
                <w:szCs w:val="20"/>
              </w:rPr>
            </w:pPr>
            <w:r w:rsidRPr="00971B0F">
              <w:rPr>
                <w:sz w:val="20"/>
                <w:szCs w:val="20"/>
              </w:rPr>
              <w:t>100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430000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Куриная грудка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Грудка куриная бескостная, свежая, чистая, бескровная, без посторонних запахов, ГОСТ 25391-82.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1945</w:t>
            </w:r>
          </w:p>
        </w:tc>
        <w:tc>
          <w:tcPr>
            <w:tcW w:w="1060" w:type="dxa"/>
          </w:tcPr>
          <w:p w:rsidR="003F0075" w:rsidRPr="00971B0F" w:rsidRDefault="003F0075" w:rsidP="003F0075">
            <w:pPr>
              <w:rPr>
                <w:sz w:val="20"/>
                <w:szCs w:val="20"/>
              </w:rPr>
            </w:pPr>
            <w:r w:rsidRPr="00971B0F">
              <w:rPr>
                <w:sz w:val="20"/>
                <w:szCs w:val="20"/>
              </w:rPr>
              <w:t>200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389000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Сыр</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Молоко коровье чистое низкой минерализации, без содержания растительных масел. Мягкий, некрошащийся рассольный сыр из коровьего молока, от белого до светло-желтого цвета, различающийся по размеру и форме. 20+ % жирности. ГОСТ 7616-85 или аналогичный. Безопасность и маркировка по данным Правительства РА 2006г. «Технический регламент требований к молоку, молочной продукции и их производству», утвержденный решением N 1925 от 21 декабря и статьей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1600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64000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Молоко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В бумажной таре, без содержания растительного масла, молоко коровье пастеризованное жирностью 3,2%, кислотность: 16-210Т, ГОСТ 13277-79. Безопасность и маркировка: Санитарно-эпидемиологические правила и нормы N 2-III-4,9-01-2003 (РД Сан Пин 2,3,2-1078-01) и статья 8 Закона РА "О безопасности пищевых продуктов". .</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л:</w:t>
            </w:r>
          </w:p>
        </w:tc>
        <w:tc>
          <w:tcPr>
            <w:tcW w:w="783" w:type="dxa"/>
          </w:tcPr>
          <w:p w:rsidR="003F0075" w:rsidRPr="00971B0F" w:rsidRDefault="003F0075" w:rsidP="003F0075">
            <w:pPr>
              <w:rPr>
                <w:sz w:val="20"/>
                <w:szCs w:val="20"/>
              </w:rPr>
            </w:pPr>
            <w:r w:rsidRPr="00971B0F">
              <w:rPr>
                <w:sz w:val="20"/>
                <w:szCs w:val="20"/>
              </w:rPr>
              <w:t>550</w:t>
            </w:r>
          </w:p>
        </w:tc>
        <w:tc>
          <w:tcPr>
            <w:tcW w:w="1060" w:type="dxa"/>
          </w:tcPr>
          <w:p w:rsidR="003F0075" w:rsidRPr="00971B0F" w:rsidRDefault="003F0075" w:rsidP="003F0075">
            <w:pPr>
              <w:rPr>
                <w:sz w:val="20"/>
                <w:szCs w:val="20"/>
              </w:rPr>
            </w:pPr>
            <w:r w:rsidRPr="00971B0F">
              <w:rPr>
                <w:sz w:val="20"/>
                <w:szCs w:val="20"/>
              </w:rPr>
              <w:t>50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27500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Йогурт</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0C6896">
              <w:rPr>
                <w:rFonts w:ascii="GHEA Grapalat" w:hAnsi="GHEA Grapalat"/>
                <w:sz w:val="16"/>
                <w:szCs w:val="18"/>
                <w:lang w:val="hy-AM"/>
              </w:rPr>
              <w:t>Из свежего коровьего молока жирностью не менее 3%,</w:t>
            </w:r>
            <w:r w:rsidRPr="00132861">
              <w:rPr>
                <w:rFonts w:ascii="GHEA Grapalat" w:hAnsi="GHEA Grapalat" w:cs="Calibri"/>
                <w:sz w:val="14"/>
                <w:szCs w:val="14"/>
                <w:lang w:val="hy-AM"/>
              </w:rPr>
              <w:t>без содержания растительного масла</w:t>
            </w:r>
            <w:r w:rsidRPr="000C6896">
              <w:rPr>
                <w:rFonts w:ascii="GHEA Grapalat" w:hAnsi="GHEA Grapalat"/>
                <w:sz w:val="16"/>
                <w:szCs w:val="18"/>
                <w:lang w:val="hy-AM"/>
              </w:rPr>
              <w:t>кислотность 65-1000Т, безопасность и маркировка по данным правительства РА 2006г. Статья 9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575</w:t>
            </w:r>
          </w:p>
        </w:tc>
        <w:tc>
          <w:tcPr>
            <w:tcW w:w="1060" w:type="dxa"/>
          </w:tcPr>
          <w:p w:rsidR="003F0075" w:rsidRPr="00971B0F" w:rsidRDefault="003F0075" w:rsidP="003F0075">
            <w:pPr>
              <w:rPr>
                <w:sz w:val="20"/>
                <w:szCs w:val="20"/>
              </w:rPr>
            </w:pPr>
            <w:r w:rsidRPr="00971B0F">
              <w:rPr>
                <w:sz w:val="20"/>
                <w:szCs w:val="20"/>
              </w:rPr>
              <w:t>50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28750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Кислый</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 xml:space="preserve">Чистое коровье молоко без содержания растительных масел. Коробка 400 г: 50% и 50% соответственно. Жирность: не менее 18%, кислотность: 65-100 0Т, безопасность и маркировка согласно постановлению правительства РА 2006г. Статья 8 Закона РА "О безопасности пищевых продуктов" и "Технический регламент требований к молоку, молочной продукции и их производству", </w:t>
            </w:r>
            <w:r w:rsidRPr="0062086F">
              <w:rPr>
                <w:rFonts w:ascii="GHEA Grapalat" w:hAnsi="GHEA Grapalat" w:cs="Calibri"/>
                <w:sz w:val="14"/>
                <w:szCs w:val="14"/>
              </w:rPr>
              <w:lastRenderedPageBreak/>
              <w:t>утвержденные постановлением № 1925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lastRenderedPageBreak/>
              <w:t>коробка</w:t>
            </w:r>
          </w:p>
        </w:tc>
        <w:tc>
          <w:tcPr>
            <w:tcW w:w="783" w:type="dxa"/>
          </w:tcPr>
          <w:p w:rsidR="003F0075" w:rsidRPr="00971B0F" w:rsidRDefault="003F0075" w:rsidP="003F0075">
            <w:pPr>
              <w:rPr>
                <w:sz w:val="20"/>
                <w:szCs w:val="20"/>
              </w:rPr>
            </w:pPr>
            <w:r w:rsidRPr="00971B0F">
              <w:rPr>
                <w:sz w:val="20"/>
                <w:szCs w:val="20"/>
              </w:rPr>
              <w:t>560</w:t>
            </w:r>
          </w:p>
        </w:tc>
        <w:tc>
          <w:tcPr>
            <w:tcW w:w="1060" w:type="dxa"/>
          </w:tcPr>
          <w:p w:rsidR="003F0075" w:rsidRPr="00971B0F" w:rsidRDefault="003F0075" w:rsidP="003F0075">
            <w:pPr>
              <w:rPr>
                <w:sz w:val="20"/>
                <w:szCs w:val="20"/>
              </w:rPr>
            </w:pPr>
            <w:r w:rsidRPr="00971B0F">
              <w:rPr>
                <w:sz w:val="20"/>
                <w:szCs w:val="20"/>
              </w:rPr>
              <w:t>50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28000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 xml:space="preserve">С даты вступления договора в силу до 30.12.2024 </w:t>
            </w:r>
            <w:r>
              <w:rPr>
                <w:rFonts w:ascii="GHEA Grapalat" w:hAnsi="GHEA Grapalat" w:cs="Sylfaen"/>
                <w:sz w:val="14"/>
                <w:szCs w:val="14"/>
                <w:lang w:val="hy-AM"/>
              </w:rPr>
              <w:lastRenderedPageBreak/>
              <w:t>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233E57" w:rsidRDefault="003F0075" w:rsidP="003F0075">
            <w:pPr>
              <w:jc w:val="center"/>
              <w:rPr>
                <w:rFonts w:ascii="GHEA Grapalat" w:hAnsi="GHEA Grapalat" w:cs="Calibri"/>
                <w:sz w:val="14"/>
                <w:szCs w:val="14"/>
                <w:lang w:val="hy-AM"/>
              </w:rPr>
            </w:pPr>
            <w:r w:rsidRPr="0062086F">
              <w:rPr>
                <w:rFonts w:ascii="GHEA Grapalat" w:hAnsi="GHEA Grapalat" w:cs="Calibri"/>
                <w:sz w:val="14"/>
                <w:szCs w:val="14"/>
              </w:rPr>
              <w:t>Творог</w:t>
            </w:r>
          </w:p>
        </w:tc>
        <w:tc>
          <w:tcPr>
            <w:tcW w:w="1134" w:type="dxa"/>
            <w:vAlign w:val="center"/>
          </w:tcPr>
          <w:p w:rsidR="003F0075" w:rsidRPr="00233E57" w:rsidRDefault="003F0075" w:rsidP="003F0075">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3F0075" w:rsidRPr="00233E57" w:rsidRDefault="003F0075" w:rsidP="003F0075">
            <w:pPr>
              <w:jc w:val="center"/>
              <w:rPr>
                <w:rFonts w:ascii="GHEA Grapalat" w:hAnsi="GHEA Grapalat" w:cs="Calibri"/>
                <w:sz w:val="14"/>
                <w:szCs w:val="14"/>
                <w:lang w:val="hy-AM"/>
              </w:rPr>
            </w:pPr>
            <w:r>
              <w:rPr>
                <w:rFonts w:ascii="GHEA Grapalat" w:hAnsi="GHEA Grapalat" w:cs="Calibri"/>
                <w:sz w:val="14"/>
                <w:szCs w:val="14"/>
                <w:lang w:val="hy-AM"/>
              </w:rPr>
              <w:t>Творог 9,0% жирности, 180 г. кислотность коробки: 210-240 0Т, упакован герметично и маркирован согласно постановлению правительства РА от 2006г. Статья 9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 Оставшийся срок годности на момент поставки не менее 90%. Продавец обязан при исполнении договора предоставить сертификат соответствия, если он применим к данному товару.</w:t>
            </w:r>
          </w:p>
        </w:tc>
        <w:tc>
          <w:tcPr>
            <w:tcW w:w="1161" w:type="dxa"/>
            <w:vAlign w:val="center"/>
          </w:tcPr>
          <w:p w:rsidR="003F0075" w:rsidRPr="00233E57" w:rsidRDefault="003F0075" w:rsidP="003F0075">
            <w:pPr>
              <w:jc w:val="center"/>
              <w:rPr>
                <w:rFonts w:ascii="GHEA Grapalat" w:hAnsi="GHEA Grapalat" w:cs="Arial"/>
                <w:sz w:val="14"/>
                <w:szCs w:val="14"/>
                <w:lang w:val="hy-AM"/>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385</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11550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Сгущенное молоко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молоко сгущенное /цельное сгущенное молоко/, в упаковках по 380г.</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568</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22720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печенье</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В свежем виде творог, сахарный творог и длительного приготовления, влажность: от 3% до 10%, массовая доля сахара: от 20% до 27%, жирность: от 3% до 30%, ГОСТ 24901-89. . Безопасность согласно гигиеническим нормам N 2-III-4.9-01-2010 и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988</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29640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62086F" w:rsidRDefault="003F0075" w:rsidP="003F0075">
            <w:pPr>
              <w:jc w:val="center"/>
              <w:rPr>
                <w:rFonts w:ascii="GHEA Grapalat" w:hAnsi="GHEA Grapalat" w:cs="Calibri"/>
                <w:sz w:val="14"/>
                <w:szCs w:val="14"/>
              </w:rPr>
            </w:pPr>
            <w:r w:rsidRPr="005C1660">
              <w:rPr>
                <w:rFonts w:ascii="GHEA Grapalat" w:hAnsi="GHEA Grapalat" w:cs="Calibri"/>
                <w:color w:val="000000" w:themeColor="text1"/>
                <w:sz w:val="14"/>
                <w:szCs w:val="14"/>
              </w:rPr>
              <w:t>Конфеты</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753465">
              <w:rPr>
                <w:rFonts w:ascii="Sylfaen" w:hAnsi="Sylfaen"/>
                <w:sz w:val="16"/>
                <w:szCs w:val="16"/>
              </w:rPr>
              <w:t>Малмелад местный. В зависимости от вида массовая доля влаги не более 4-25%, фасуется в весовые коробки, со смешанными вкусами. Безопасность соответствует гигиеническим нормам N 2-III-4.9-01-2010, а маркировка - согласно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1330</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39900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C9372E" w:rsidRDefault="003F0075" w:rsidP="003F0075">
            <w:pPr>
              <w:jc w:val="center"/>
              <w:rPr>
                <w:rFonts w:ascii="GHEA Grapalat" w:hAnsi="GHEA Grapalat" w:cs="Calibri"/>
                <w:sz w:val="14"/>
                <w:szCs w:val="14"/>
                <w:lang w:val="hy-AM"/>
              </w:rPr>
            </w:pPr>
            <w:r>
              <w:rPr>
                <w:rFonts w:ascii="GHEA Grapalat" w:hAnsi="GHEA Grapalat" w:cs="Calibri"/>
                <w:sz w:val="14"/>
                <w:szCs w:val="14"/>
                <w:lang w:val="hy-AM"/>
              </w:rPr>
              <w:t>глушилка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753465" w:rsidRDefault="003F0075" w:rsidP="003F0075">
            <w:pPr>
              <w:spacing w:after="200"/>
              <w:rPr>
                <w:rFonts w:ascii="Sylfaen" w:hAnsi="Sylfaen"/>
                <w:sz w:val="16"/>
                <w:szCs w:val="16"/>
              </w:rPr>
            </w:pPr>
            <w:r w:rsidRPr="00753465">
              <w:rPr>
                <w:rFonts w:ascii="Sylfaen" w:hAnsi="Sylfaen"/>
                <w:sz w:val="16"/>
                <w:szCs w:val="16"/>
              </w:rPr>
              <w:t>Глушители различных типов местные ХСТ 48-2007. Безопасность согласно гигиеническим нормам N 2-III-4.9-01-2010, и маркировка согласно статье 8 Закона РА "О безопасности пищевых продуктов".</w:t>
            </w:r>
          </w:p>
          <w:p w:rsidR="003F0075" w:rsidRPr="0062086F" w:rsidRDefault="003F0075" w:rsidP="003F0075">
            <w:pPr>
              <w:jc w:val="center"/>
              <w:rPr>
                <w:rFonts w:ascii="GHEA Grapalat" w:hAnsi="GHEA Grapalat" w:cs="Calibri"/>
                <w:sz w:val="14"/>
                <w:szCs w:val="14"/>
              </w:rPr>
            </w:pP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895</w:t>
            </w:r>
          </w:p>
        </w:tc>
        <w:tc>
          <w:tcPr>
            <w:tcW w:w="1060" w:type="dxa"/>
          </w:tcPr>
          <w:p w:rsidR="003F0075" w:rsidRPr="00971B0F" w:rsidRDefault="003F0075" w:rsidP="003F0075">
            <w:pPr>
              <w:rPr>
                <w:sz w:val="20"/>
                <w:szCs w:val="20"/>
              </w:rPr>
            </w:pPr>
            <w:r w:rsidRPr="00971B0F">
              <w:rPr>
                <w:sz w:val="20"/>
                <w:szCs w:val="20"/>
              </w:rPr>
              <w:t>30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26850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center"/>
          </w:tcPr>
          <w:p w:rsidR="003F0075" w:rsidRPr="001858AB" w:rsidRDefault="003F0075" w:rsidP="003F0075">
            <w:pPr>
              <w:jc w:val="center"/>
              <w:rPr>
                <w:rFonts w:ascii="GHEA Grapalat" w:hAnsi="GHEA Grapalat" w:cs="Calibri"/>
                <w:sz w:val="14"/>
                <w:szCs w:val="14"/>
                <w:lang w:val="hy-AM"/>
              </w:rPr>
            </w:pPr>
            <w:r>
              <w:rPr>
                <w:rFonts w:ascii="GHEA Grapalat" w:hAnsi="GHEA Grapalat" w:cs="Calibri"/>
                <w:sz w:val="14"/>
                <w:szCs w:val="14"/>
                <w:lang w:val="hy-AM"/>
              </w:rPr>
              <w:t>Чай</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черный чай</w:t>
            </w:r>
            <w:r w:rsidRPr="008310A4">
              <w:rPr>
                <w:rFonts w:ascii="Sylfaen" w:hAnsi="Sylfaen"/>
                <w:sz w:val="16"/>
                <w:szCs w:val="16"/>
              </w:rPr>
              <w:t>черные чешуйчатые и без чешуек, с крупными листьями, зернистыми и мелкими. Одноразовые чайные пакетики расфасованы по упаковкам по 2, 3 г. высокое качество и я типа. Безопасность соответствует гигиеническим нормам 2-III-4.9-01-2010, а маркировка - согласно статье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460</w:t>
            </w:r>
          </w:p>
        </w:tc>
        <w:tc>
          <w:tcPr>
            <w:tcW w:w="1060" w:type="dxa"/>
          </w:tcPr>
          <w:p w:rsidR="003F0075" w:rsidRPr="00971B0F" w:rsidRDefault="003F0075" w:rsidP="003F0075">
            <w:pPr>
              <w:rPr>
                <w:sz w:val="20"/>
                <w:szCs w:val="20"/>
              </w:rPr>
            </w:pPr>
            <w:r w:rsidRPr="00971B0F">
              <w:rPr>
                <w:sz w:val="20"/>
                <w:szCs w:val="20"/>
              </w:rPr>
              <w:t>25</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11500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Соль:</w:t>
            </w:r>
            <w:r w:rsidRPr="001858AB">
              <w:rPr>
                <w:rFonts w:ascii="Calibri" w:hAnsi="Calibri"/>
                <w:color w:val="000000"/>
                <w:sz w:val="18"/>
                <w:szCs w:val="18"/>
              </w:rPr>
              <w:t xml:space="preserve"> </w:t>
            </w:r>
            <w:r w:rsidRPr="001858AB">
              <w:rPr>
                <w:rFonts w:ascii="Sylfaen" w:hAnsi="Sylfaen" w:cs="Sylfaen"/>
                <w:color w:val="000000"/>
                <w:sz w:val="18"/>
                <w:szCs w:val="18"/>
              </w:rPr>
              <w:t>кормить</w:t>
            </w:r>
            <w:r w:rsidRPr="001858AB">
              <w:rPr>
                <w:rFonts w:ascii="Calibri" w:hAnsi="Calibri"/>
                <w:color w:val="000000"/>
                <w:sz w:val="18"/>
                <w:szCs w:val="18"/>
              </w:rPr>
              <w:t xml:space="preserve"> </w:t>
            </w:r>
            <w:r w:rsidRPr="001858AB">
              <w:rPr>
                <w:rFonts w:ascii="Sylfaen" w:hAnsi="Sylfaen" w:cs="Sylfaen"/>
                <w:color w:val="000000"/>
                <w:sz w:val="18"/>
                <w:szCs w:val="18"/>
              </w:rPr>
              <w:t>маленький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Сорт «Экстра» йодированный, массовая доля йода: 50х10 мг/кг, ХСТ 239-2005.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143</w:t>
            </w:r>
          </w:p>
        </w:tc>
        <w:tc>
          <w:tcPr>
            <w:tcW w:w="1060" w:type="dxa"/>
          </w:tcPr>
          <w:p w:rsidR="003F0075" w:rsidRPr="00971B0F" w:rsidRDefault="003F0075" w:rsidP="003F0075">
            <w:pPr>
              <w:rPr>
                <w:sz w:val="20"/>
                <w:szCs w:val="20"/>
              </w:rPr>
            </w:pPr>
            <w:r w:rsidRPr="00971B0F">
              <w:rPr>
                <w:sz w:val="20"/>
                <w:szCs w:val="20"/>
              </w:rPr>
              <w:t>80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11440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lang w:val="hy-AM"/>
              </w:rPr>
            </w:pPr>
            <w:r w:rsidRPr="001858AB">
              <w:rPr>
                <w:rFonts w:ascii="Sylfaen" w:hAnsi="Sylfaen" w:cs="Sylfaen"/>
                <w:color w:val="000000"/>
                <w:sz w:val="18"/>
                <w:szCs w:val="18"/>
                <w:lang w:val="hy-AM"/>
              </w:rPr>
              <w:t>Из фруктов</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 xml:space="preserve">из </w:t>
            </w:r>
            <w:r w:rsidRPr="001858AB">
              <w:rPr>
                <w:rFonts w:ascii="Sylfaen" w:hAnsi="Sylfaen" w:cs="Sylfaen"/>
                <w:color w:val="000000"/>
                <w:sz w:val="18"/>
                <w:szCs w:val="18"/>
                <w:lang w:val="hy-AM"/>
              </w:rPr>
              <w:lastRenderedPageBreak/>
              <w:t>овощей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готовый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соки</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1858AB" w:rsidRDefault="003F0075" w:rsidP="003F0075">
            <w:pPr>
              <w:jc w:val="center"/>
              <w:rPr>
                <w:rFonts w:ascii="GHEA Grapalat" w:hAnsi="GHEA Grapalat"/>
                <w:sz w:val="14"/>
                <w:szCs w:val="14"/>
                <w:lang w:val="hy-AM"/>
              </w:rPr>
            </w:pPr>
            <w:r w:rsidRPr="00753465">
              <w:rPr>
                <w:rFonts w:ascii="Sylfaen" w:hAnsi="Sylfaen"/>
                <w:sz w:val="16"/>
                <w:szCs w:val="16"/>
              </w:rPr>
              <w:lastRenderedPageBreak/>
              <w:t>РА или эквивалент</w:t>
            </w:r>
          </w:p>
        </w:tc>
        <w:tc>
          <w:tcPr>
            <w:tcW w:w="5387" w:type="dxa"/>
          </w:tcPr>
          <w:p w:rsidR="003F0075" w:rsidRPr="001858AB" w:rsidRDefault="003F0075" w:rsidP="003F0075">
            <w:pPr>
              <w:jc w:val="center"/>
              <w:rPr>
                <w:rFonts w:ascii="GHEA Grapalat" w:hAnsi="GHEA Grapalat" w:cs="Calibri"/>
                <w:sz w:val="14"/>
                <w:szCs w:val="14"/>
                <w:lang w:val="hy-AM"/>
              </w:rPr>
            </w:pPr>
            <w:r w:rsidRPr="007E170F">
              <w:rPr>
                <w:rFonts w:ascii="Sylfaen" w:hAnsi="Sylfaen"/>
                <w:sz w:val="16"/>
                <w:szCs w:val="16"/>
                <w:lang w:val="hy-AM"/>
              </w:rPr>
              <w:t xml:space="preserve">Фруктовые соки - компот из свежих фруктов и ягод местного приготовления с добавлением сахарного сиропа или без него, простой </w:t>
            </w:r>
            <w:r w:rsidRPr="007E170F">
              <w:rPr>
                <w:rFonts w:ascii="Sylfaen" w:hAnsi="Sylfaen"/>
                <w:sz w:val="16"/>
                <w:szCs w:val="16"/>
                <w:lang w:val="hy-AM"/>
              </w:rPr>
              <w:lastRenderedPageBreak/>
              <w:t>на вид. Безопасность и маркировка по данным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p>
        </w:tc>
        <w:tc>
          <w:tcPr>
            <w:tcW w:w="1161" w:type="dxa"/>
            <w:vAlign w:val="bottom"/>
          </w:tcPr>
          <w:p w:rsidR="003F0075" w:rsidRPr="001858AB" w:rsidRDefault="003F0075" w:rsidP="003F0075">
            <w:pPr>
              <w:jc w:val="center"/>
              <w:rPr>
                <w:rFonts w:ascii="GHEA Grapalat" w:hAnsi="GHEA Grapalat" w:cs="Arial"/>
                <w:sz w:val="14"/>
                <w:szCs w:val="14"/>
                <w:lang w:val="hy-AM"/>
              </w:rPr>
            </w:pPr>
            <w:r>
              <w:rPr>
                <w:rFonts w:ascii="Sylfaen" w:hAnsi="Sylfaen" w:cs="Sylfaen"/>
                <w:color w:val="000000"/>
                <w:sz w:val="20"/>
                <w:szCs w:val="20"/>
              </w:rPr>
              <w:lastRenderedPageBreak/>
              <w:t>л:</w:t>
            </w:r>
          </w:p>
        </w:tc>
        <w:tc>
          <w:tcPr>
            <w:tcW w:w="783" w:type="dxa"/>
            <w:tcBorders>
              <w:top w:val="nil"/>
              <w:left w:val="single" w:sz="4" w:space="0" w:color="auto"/>
              <w:bottom w:val="single" w:sz="4" w:space="0" w:color="auto"/>
              <w:right w:val="single" w:sz="4" w:space="0" w:color="auto"/>
            </w:tcBorders>
            <w:shd w:val="clear" w:color="000000" w:fill="FFFFFF"/>
          </w:tcPr>
          <w:p w:rsidR="003F0075" w:rsidRPr="00971B0F" w:rsidRDefault="003F0075" w:rsidP="003F0075">
            <w:pPr>
              <w:rPr>
                <w:sz w:val="20"/>
                <w:szCs w:val="20"/>
              </w:rPr>
            </w:pPr>
            <w:r w:rsidRPr="00971B0F">
              <w:rPr>
                <w:sz w:val="20"/>
                <w:szCs w:val="20"/>
              </w:rPr>
              <w:t>455</w:t>
            </w:r>
          </w:p>
        </w:tc>
        <w:tc>
          <w:tcPr>
            <w:tcW w:w="1060"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45500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lastRenderedPageBreak/>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lastRenderedPageBreak/>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 xml:space="preserve">С даты вступления </w:t>
            </w:r>
            <w:r>
              <w:rPr>
                <w:rFonts w:ascii="GHEA Grapalat" w:hAnsi="GHEA Grapalat" w:cs="Sylfaen"/>
                <w:sz w:val="14"/>
                <w:szCs w:val="14"/>
                <w:lang w:val="hy-AM"/>
              </w:rPr>
              <w:lastRenderedPageBreak/>
              <w:t>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Дрожжи</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727C2E">
              <w:rPr>
                <w:rFonts w:ascii="Sylfaen" w:hAnsi="Sylfaen"/>
                <w:sz w:val="16"/>
                <w:szCs w:val="16"/>
              </w:rPr>
              <w:t>Сухой, фабричной упаковки, мерный, влажность не более 8%. Безопасность: согласно гигиеническим нормам N 2-III-4.9-01-2010 и статье 8 Закона РА "О безопасности пищевых продуктов". Остаточный срок годности не менее 80%</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250</w:t>
            </w:r>
          </w:p>
        </w:tc>
        <w:tc>
          <w:tcPr>
            <w:tcW w:w="1060" w:type="dxa"/>
          </w:tcPr>
          <w:p w:rsidR="003F0075" w:rsidRPr="00971B0F" w:rsidRDefault="003F0075" w:rsidP="003F0075">
            <w:pPr>
              <w:rPr>
                <w:sz w:val="20"/>
                <w:szCs w:val="20"/>
              </w:rPr>
            </w:pPr>
            <w:r w:rsidRPr="00971B0F">
              <w:rPr>
                <w:sz w:val="20"/>
                <w:szCs w:val="20"/>
              </w:rPr>
              <w:t>2</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500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Газировка</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Pr>
                <w:rFonts w:ascii="Arial" w:hAnsi="Arial" w:cs="Arial"/>
                <w:sz w:val="16"/>
                <w:szCs w:val="16"/>
              </w:rPr>
              <w:t>500 г коробка газированной кормовой смеси</w:t>
            </w:r>
            <w:r w:rsidRPr="007870A9">
              <w:rPr>
                <w:rFonts w:ascii="Arial LatArm" w:hAnsi="Arial LatArm"/>
                <w:sz w:val="16"/>
                <w:szCs w:val="16"/>
              </w:rPr>
              <w:t>2-III-4.9-01-2003 (</w:t>
            </w:r>
            <w:r w:rsidRPr="007870A9">
              <w:rPr>
                <w:rFonts w:ascii="Calibri" w:hAnsi="Calibri" w:cs="Calibri"/>
                <w:sz w:val="16"/>
                <w:szCs w:val="16"/>
              </w:rPr>
              <w:t>э</w:t>
            </w:r>
            <w:r w:rsidRPr="007870A9">
              <w:rPr>
                <w:rFonts w:ascii="Arial LatArm" w:hAnsi="Arial LatArm" w:cs="Arial LatArm"/>
                <w:sz w:val="16"/>
                <w:szCs w:val="16"/>
              </w:rPr>
              <w:t>¸</w:t>
            </w:r>
            <w:r w:rsidRPr="007870A9">
              <w:rPr>
                <w:rFonts w:ascii="Arial LatArm" w:hAnsi="Arial LatArm"/>
                <w:sz w:val="16"/>
                <w:szCs w:val="16"/>
              </w:rPr>
              <w:t xml:space="preserve"> </w:t>
            </w:r>
            <w:r w:rsidRPr="007870A9">
              <w:rPr>
                <w:rFonts w:ascii="Calibri" w:hAnsi="Calibri" w:cs="Calibri"/>
                <w:sz w:val="16"/>
                <w:szCs w:val="16"/>
              </w:rPr>
              <w:t>К</w:t>
            </w:r>
            <w:r w:rsidRPr="007870A9">
              <w:rPr>
                <w:rFonts w:ascii="Arial LatArm" w:hAnsi="Arial LatArm" w:cs="Arial LatArm"/>
                <w:sz w:val="16"/>
                <w:szCs w:val="16"/>
              </w:rPr>
              <w:t>³Ý</w:t>
            </w:r>
            <w:r w:rsidRPr="007870A9">
              <w:rPr>
                <w:rFonts w:ascii="Arial LatArm" w:hAnsi="Arial LatArm"/>
                <w:sz w:val="16"/>
                <w:szCs w:val="16"/>
              </w:rPr>
              <w:t xml:space="preserve"> </w:t>
            </w:r>
            <w:r w:rsidRPr="007870A9">
              <w:rPr>
                <w:rFonts w:ascii="Calibri" w:hAnsi="Calibri" w:cs="Calibri"/>
                <w:sz w:val="16"/>
                <w:szCs w:val="16"/>
              </w:rPr>
              <w:t>ДЧЭ</w:t>
            </w:r>
            <w:r w:rsidRPr="007870A9">
              <w:rPr>
                <w:rFonts w:ascii="Arial LatArm" w:hAnsi="Arial LatArm"/>
                <w:sz w:val="16"/>
                <w:szCs w:val="16"/>
              </w:rPr>
              <w:t xml:space="preserve"> 2.3.2-1078-01)</w:t>
            </w:r>
            <w:r w:rsidRPr="007870A9">
              <w:rPr>
                <w:rFonts w:ascii="Sylfaen" w:hAnsi="Sylfaen" w:cs="Sylfaen"/>
                <w:sz w:val="16"/>
                <w:szCs w:val="16"/>
              </w:rPr>
              <w:t>О безопасности пищевых продуктов</w:t>
            </w:r>
            <w:r w:rsidRPr="007870A9">
              <w:rPr>
                <w:rFonts w:ascii="Arial LatArm" w:hAnsi="Arial LatArm"/>
                <w:sz w:val="16"/>
                <w:szCs w:val="16"/>
              </w:rPr>
              <w:t>"</w:t>
            </w:r>
            <w:r w:rsidRPr="007870A9">
              <w:rPr>
                <w:rFonts w:ascii="Sylfaen" w:hAnsi="Sylfaen" w:cs="Sylfaen"/>
                <w:sz w:val="16"/>
                <w:szCs w:val="16"/>
              </w:rPr>
              <w:t>Закон РА</w:t>
            </w:r>
            <w:r w:rsidRPr="007870A9">
              <w:rPr>
                <w:rFonts w:ascii="Arial LatArm" w:hAnsi="Arial LatArm"/>
                <w:sz w:val="16"/>
                <w:szCs w:val="16"/>
              </w:rPr>
              <w:t>8-</w:t>
            </w:r>
            <w:r w:rsidRPr="007870A9">
              <w:rPr>
                <w:rFonts w:ascii="Sylfaen" w:hAnsi="Sylfaen" w:cs="Sylfaen"/>
                <w:sz w:val="16"/>
                <w:szCs w:val="16"/>
              </w:rPr>
              <w:t>й статьи</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320</w:t>
            </w:r>
          </w:p>
        </w:tc>
        <w:tc>
          <w:tcPr>
            <w:tcW w:w="1060" w:type="dxa"/>
          </w:tcPr>
          <w:p w:rsidR="003F0075" w:rsidRPr="00971B0F" w:rsidRDefault="003F0075" w:rsidP="003F0075">
            <w:pPr>
              <w:rPr>
                <w:sz w:val="20"/>
                <w:szCs w:val="20"/>
              </w:rPr>
            </w:pPr>
            <w:r w:rsidRPr="00971B0F">
              <w:rPr>
                <w:sz w:val="20"/>
                <w:szCs w:val="20"/>
              </w:rPr>
              <w:t>10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3200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Помидор</w:t>
            </w:r>
            <w:r w:rsidRPr="001858AB">
              <w:rPr>
                <w:rFonts w:ascii="Calibri" w:hAnsi="Calibri"/>
                <w:color w:val="000000"/>
                <w:sz w:val="18"/>
                <w:szCs w:val="18"/>
              </w:rPr>
              <w:t xml:space="preserve"> </w:t>
            </w:r>
            <w:r w:rsidRPr="001858AB">
              <w:rPr>
                <w:rFonts w:ascii="Sylfaen" w:hAnsi="Sylfaen" w:cs="Sylfaen"/>
                <w:color w:val="000000"/>
                <w:sz w:val="18"/>
                <w:szCs w:val="18"/>
              </w:rPr>
              <w:t>вставить</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273489" w:rsidRDefault="003F0075" w:rsidP="003F0075">
            <w:pPr>
              <w:jc w:val="center"/>
              <w:rPr>
                <w:rFonts w:ascii="GHEA Grapalat" w:hAnsi="GHEA Grapalat" w:cs="Calibri"/>
                <w:sz w:val="14"/>
                <w:szCs w:val="14"/>
                <w:lang w:val="hy-AM"/>
              </w:rPr>
            </w:pPr>
            <w:r>
              <w:rPr>
                <w:rFonts w:ascii="GHEA Grapalat" w:hAnsi="GHEA Grapalat" w:cs="Calibri"/>
                <w:sz w:val="14"/>
                <w:szCs w:val="14"/>
              </w:rPr>
              <w:t>Качественная стеклянная тара,</w:t>
            </w:r>
            <w:r w:rsidRPr="00EB16E6">
              <w:rPr>
                <w:rFonts w:ascii="Arial" w:hAnsi="Arial" w:cs="Arial"/>
                <w:sz w:val="16"/>
                <w:szCs w:val="16"/>
              </w:rPr>
              <w:t>1:</w:t>
            </w:r>
            <w:r w:rsidRPr="00EB16E6">
              <w:rPr>
                <w:rFonts w:ascii="Sylfaen" w:hAnsi="Sylfaen" w:cs="Sylfaen"/>
                <w:sz w:val="16"/>
                <w:szCs w:val="16"/>
              </w:rPr>
              <w:t>кг</w:t>
            </w:r>
            <w:r>
              <w:rPr>
                <w:rFonts w:ascii="Arial" w:hAnsi="Arial" w:cs="Arial"/>
                <w:sz w:val="16"/>
                <w:szCs w:val="16"/>
              </w:rPr>
              <w:t>;</w:t>
            </w:r>
            <w:r w:rsidRPr="00EB16E6">
              <w:rPr>
                <w:rFonts w:ascii="GHEA Grapalat" w:hAnsi="GHEA Grapalat"/>
                <w:sz w:val="16"/>
                <w:szCs w:val="16"/>
              </w:rPr>
              <w:t xml:space="preserve"> </w:t>
            </w:r>
            <w:r w:rsidRPr="0062086F">
              <w:rPr>
                <w:rFonts w:ascii="GHEA Grapalat" w:hAnsi="GHEA Grapalat" w:cs="Calibri"/>
                <w:sz w:val="14"/>
                <w:szCs w:val="14"/>
              </w:rPr>
              <w:t>упаковка:</w:t>
            </w:r>
            <w:r w:rsidRPr="0062086F">
              <w:rPr>
                <w:rFonts w:ascii="GHEA Grapalat" w:hAnsi="GHEA Grapalat" w:cs="Calibri"/>
                <w:color w:val="000000"/>
                <w:sz w:val="14"/>
                <w:szCs w:val="14"/>
              </w:rPr>
              <w:t>, ГОСТ 3343-89 или аналогичный.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AF358C"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600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24000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Ваниль</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Фасовка ванилина в заводской коробке по пятьдесят грамм. В соответствии с действующими нормами и стандартами РА. ГОСТ 2156-76 - Безопасность и маркировка: Статья 8 Закона РА № 2-III-4.9-01-2010 "О гигиенических нормах и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95</w:t>
            </w:r>
          </w:p>
        </w:tc>
        <w:tc>
          <w:tcPr>
            <w:tcW w:w="1060" w:type="dxa"/>
          </w:tcPr>
          <w:p w:rsidR="003F0075" w:rsidRPr="00971B0F" w:rsidRDefault="003F0075" w:rsidP="003F0075">
            <w:pPr>
              <w:rPr>
                <w:sz w:val="20"/>
                <w:szCs w:val="20"/>
              </w:rPr>
            </w:pPr>
            <w:r w:rsidRPr="00971B0F">
              <w:rPr>
                <w:sz w:val="20"/>
                <w:szCs w:val="20"/>
              </w:rPr>
              <w:t>5</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475</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Какао</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Влажность: не более 6,0 %, pH: не более 7,1, дисперсность: не менее 90,0 %, упакованы в ящики и не взвешены, ГОСТ 108-76, Безопасность и маркировка: N 2-III-4.9-01-2010 по гигиенические нормы и &lt;&lt;Безопасность пищевых продуктов&gt;&gt; статьи 8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2480</w:t>
            </w:r>
          </w:p>
        </w:tc>
        <w:tc>
          <w:tcPr>
            <w:tcW w:w="1060" w:type="dxa"/>
          </w:tcPr>
          <w:p w:rsidR="003F0075" w:rsidRPr="00971B0F" w:rsidRDefault="003F0075" w:rsidP="003F0075">
            <w:pPr>
              <w:rPr>
                <w:sz w:val="20"/>
                <w:szCs w:val="20"/>
              </w:rPr>
            </w:pPr>
            <w:r w:rsidRPr="00971B0F">
              <w:rPr>
                <w:sz w:val="20"/>
                <w:szCs w:val="20"/>
              </w:rPr>
              <w:t>1</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2480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сухой</w:t>
            </w:r>
            <w:r w:rsidRPr="001858AB">
              <w:rPr>
                <w:rFonts w:ascii="Calibri" w:hAnsi="Calibri"/>
                <w:color w:val="000000"/>
                <w:sz w:val="18"/>
                <w:szCs w:val="18"/>
              </w:rPr>
              <w:t xml:space="preserve"> </w:t>
            </w:r>
            <w:r w:rsidRPr="001858AB">
              <w:rPr>
                <w:rFonts w:ascii="Sylfaen" w:hAnsi="Sylfaen" w:cs="Sylfaen"/>
                <w:color w:val="000000"/>
                <w:sz w:val="18"/>
                <w:szCs w:val="18"/>
              </w:rPr>
              <w:t>хлопья</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jc w:val="center"/>
              <w:rPr>
                <w:rFonts w:ascii="GHEA Grapalat" w:hAnsi="GHEA Grapalat" w:cs="Calibri"/>
                <w:sz w:val="14"/>
                <w:szCs w:val="14"/>
              </w:rPr>
            </w:pPr>
            <w:r w:rsidRPr="00E20B8B">
              <w:rPr>
                <w:rFonts w:ascii="Sylfaen" w:hAnsi="Sylfaen" w:cs="Sylfaen"/>
                <w:sz w:val="18"/>
                <w:szCs w:val="18"/>
              </w:rPr>
              <w:t>Влажность</w:t>
            </w:r>
            <w:r w:rsidRPr="00E20B8B">
              <w:rPr>
                <w:rFonts w:ascii="Sylfaen" w:hAnsi="Sylfaen" w:cs="Courier New"/>
                <w:sz w:val="18"/>
                <w:szCs w:val="18"/>
              </w:rPr>
              <w:t>``</w:t>
            </w:r>
            <w:r w:rsidRPr="00E20B8B">
              <w:rPr>
                <w:rFonts w:ascii="Sylfaen" w:hAnsi="Sylfaen" w:cs="Calibri"/>
                <w:sz w:val="18"/>
                <w:szCs w:val="18"/>
              </w:rPr>
              <w:t>Безопасность и маркировка по данным Правительства РА 2007г.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w:t>
            </w:r>
          </w:p>
        </w:tc>
        <w:tc>
          <w:tcPr>
            <w:tcW w:w="1161" w:type="dxa"/>
            <w:vAlign w:val="center"/>
          </w:tcPr>
          <w:p w:rsidR="003F0075" w:rsidRPr="00362D9A" w:rsidRDefault="003F0075" w:rsidP="003F0075">
            <w:pPr>
              <w:jc w:val="center"/>
              <w:rPr>
                <w:rFonts w:ascii="GHEA Grapalat" w:hAnsi="GHEA Grapalat" w:cs="Arial"/>
                <w:sz w:val="14"/>
                <w:szCs w:val="14"/>
              </w:rPr>
            </w:pPr>
          </w:p>
        </w:tc>
        <w:tc>
          <w:tcPr>
            <w:tcW w:w="783" w:type="dxa"/>
          </w:tcPr>
          <w:p w:rsidR="003F0075" w:rsidRPr="00971B0F" w:rsidRDefault="003F0075" w:rsidP="003F0075">
            <w:pPr>
              <w:rPr>
                <w:sz w:val="20"/>
                <w:szCs w:val="20"/>
              </w:rPr>
            </w:pPr>
            <w:r w:rsidRPr="00971B0F">
              <w:rPr>
                <w:sz w:val="20"/>
                <w:szCs w:val="20"/>
              </w:rPr>
              <w:t>1450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29000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Зеленый</w:t>
            </w:r>
            <w:r w:rsidRPr="001858AB">
              <w:rPr>
                <w:rFonts w:ascii="Calibri" w:hAnsi="Calibri"/>
                <w:color w:val="000000"/>
                <w:sz w:val="18"/>
                <w:szCs w:val="18"/>
              </w:rPr>
              <w:t xml:space="preserve"> </w:t>
            </w:r>
            <w:r w:rsidRPr="001858AB">
              <w:rPr>
                <w:rFonts w:ascii="Sylfaen" w:hAnsi="Sylfaen" w:cs="Sylfaen"/>
                <w:color w:val="000000"/>
                <w:sz w:val="18"/>
                <w:szCs w:val="18"/>
              </w:rPr>
              <w:t>горох</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7F21D5" w:rsidRDefault="003F0075" w:rsidP="003F0075">
            <w:pPr>
              <w:rPr>
                <w:rFonts w:ascii="Sylfaen" w:hAnsi="Sylfaen"/>
                <w:sz w:val="16"/>
                <w:szCs w:val="16"/>
              </w:rPr>
            </w:pPr>
            <w:r w:rsidRPr="00AE6B9A">
              <w:rPr>
                <w:rFonts w:ascii="Arial LatArm" w:hAnsi="Arial LatArm" w:cs="Sylfaen"/>
                <w:sz w:val="16"/>
                <w:szCs w:val="16"/>
              </w:rPr>
              <w:t>ä³Ñ³ÍáÛ³óí³Í Ñ³ïÇÏ³íáñ ù³Õóñ:</w:t>
            </w:r>
            <w:r w:rsidRPr="00AE6B9A">
              <w:rPr>
                <w:rFonts w:ascii="Sylfaen" w:hAnsi="Sylfaen" w:cs="Sylfaen"/>
                <w:sz w:val="16"/>
                <w:szCs w:val="16"/>
              </w:rPr>
              <w:t>горох, прошедший соответствующую обработку, в металлической стеклянной таре,</w:t>
            </w:r>
            <w:r w:rsidRPr="00AE6B9A">
              <w:rPr>
                <w:rFonts w:ascii="Sylfaen" w:hAnsi="Sylfaen"/>
                <w:sz w:val="16"/>
                <w:szCs w:val="16"/>
              </w:rPr>
              <w:t>720 г</w:t>
            </w:r>
            <w:r w:rsidRPr="00AE6B9A">
              <w:rPr>
                <w:rFonts w:ascii="Sylfaen" w:hAnsi="Sylfaen" w:cs="Sylfaen"/>
                <w:sz w:val="16"/>
                <w:szCs w:val="16"/>
              </w:rPr>
              <w:t>Состав: горошек, соль, вода, остаточный срок годности не менее 70%. Безопасность соответствует гигиеническим нормам 2-III-4.9-01-2010, а маркировка - согласно статье 8 Закона Республики Армения "О безопасности пищевых продуктов".</w:t>
            </w:r>
          </w:p>
          <w:p w:rsidR="003F0075" w:rsidRPr="0062086F" w:rsidRDefault="003F0075" w:rsidP="003F0075">
            <w:pPr>
              <w:jc w:val="center"/>
              <w:rPr>
                <w:rFonts w:ascii="GHEA Grapalat" w:hAnsi="GHEA Grapalat" w:cs="Calibri"/>
                <w:sz w:val="14"/>
                <w:szCs w:val="14"/>
              </w:rPr>
            </w:pP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lastRenderedPageBreak/>
              <w:t>кг</w:t>
            </w:r>
          </w:p>
        </w:tc>
        <w:tc>
          <w:tcPr>
            <w:tcW w:w="783" w:type="dxa"/>
          </w:tcPr>
          <w:p w:rsidR="003F0075" w:rsidRPr="00971B0F" w:rsidRDefault="003F0075" w:rsidP="003F0075">
            <w:pPr>
              <w:rPr>
                <w:sz w:val="20"/>
                <w:szCs w:val="20"/>
              </w:rPr>
            </w:pPr>
            <w:r w:rsidRPr="00971B0F">
              <w:rPr>
                <w:sz w:val="20"/>
                <w:szCs w:val="20"/>
              </w:rPr>
              <w:t>595</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11900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AE6B9A" w:rsidRDefault="003F0075" w:rsidP="003F0075">
            <w:pPr>
              <w:rPr>
                <w:rFonts w:ascii="Arial LatArm" w:hAnsi="Arial LatArm"/>
                <w:sz w:val="16"/>
                <w:szCs w:val="16"/>
              </w:rPr>
            </w:pPr>
            <w:r w:rsidRPr="00AE6B9A">
              <w:rPr>
                <w:rFonts w:ascii="Arial LatArm" w:hAnsi="Arial LatArm" w:cs="Sylfaen"/>
                <w:sz w:val="16"/>
                <w:szCs w:val="16"/>
              </w:rPr>
              <w:t>ä³</w:t>
            </w:r>
            <w:r w:rsidRPr="00AE6B9A">
              <w:rPr>
                <w:rFonts w:ascii="Calibri" w:hAnsi="Calibri" w:cs="Calibri"/>
                <w:sz w:val="16"/>
                <w:szCs w:val="16"/>
              </w:rPr>
              <w:t>С</w:t>
            </w:r>
            <w:r w:rsidRPr="00AE6B9A">
              <w:rPr>
                <w:rFonts w:ascii="Arial LatArm" w:hAnsi="Arial LatArm" w:cs="Arial LatArm"/>
                <w:sz w:val="16"/>
                <w:szCs w:val="16"/>
              </w:rPr>
              <w:t>³</w:t>
            </w:r>
            <w:r w:rsidRPr="00AE6B9A">
              <w:rPr>
                <w:rFonts w:ascii="Calibri" w:hAnsi="Calibri" w:cs="Calibri"/>
                <w:sz w:val="16"/>
                <w:szCs w:val="16"/>
              </w:rPr>
              <w:t>Н</w:t>
            </w:r>
            <w:r w:rsidRPr="00AE6B9A">
              <w:rPr>
                <w:rFonts w:ascii="Arial LatArm" w:hAnsi="Arial LatArm" w:cs="Arial LatArm"/>
                <w:sz w:val="16"/>
                <w:szCs w:val="16"/>
              </w:rPr>
              <w:t>áÛ³óí³Í</w:t>
            </w:r>
            <w:r w:rsidRPr="00AE6B9A">
              <w:rPr>
                <w:rFonts w:ascii="Arial LatArm" w:hAnsi="Arial LatArm" w:cs="Sylfaen"/>
                <w:sz w:val="16"/>
                <w:szCs w:val="16"/>
              </w:rPr>
              <w:t xml:space="preserve"> </w:t>
            </w:r>
            <w:r w:rsidRPr="00AE6B9A">
              <w:rPr>
                <w:rFonts w:ascii="Calibri" w:hAnsi="Calibri" w:cs="Calibri"/>
                <w:sz w:val="16"/>
                <w:szCs w:val="16"/>
              </w:rPr>
              <w:t>С</w:t>
            </w:r>
            <w:r w:rsidRPr="00AE6B9A">
              <w:rPr>
                <w:rFonts w:ascii="Arial LatArm" w:hAnsi="Arial LatArm" w:cs="Arial LatArm"/>
                <w:sz w:val="16"/>
                <w:szCs w:val="16"/>
              </w:rPr>
              <w:t>³ïÇÏ³íáñ</w:t>
            </w:r>
            <w:r w:rsidRPr="00AE6B9A">
              <w:rPr>
                <w:rFonts w:ascii="Arial LatArm" w:hAnsi="Arial LatArm" w:cs="Sylfaen"/>
                <w:sz w:val="16"/>
                <w:szCs w:val="16"/>
              </w:rPr>
              <w:t xml:space="preserve"> </w:t>
            </w:r>
            <w:r w:rsidRPr="00AE6B9A">
              <w:rPr>
                <w:rFonts w:ascii="Arial LatArm" w:hAnsi="Arial LatArm" w:cs="Arial LatArm"/>
                <w:sz w:val="16"/>
                <w:szCs w:val="16"/>
              </w:rPr>
              <w:t>ù³Õóñ</w:t>
            </w:r>
            <w:r w:rsidRPr="00AE6B9A">
              <w:rPr>
                <w:rFonts w:ascii="Arial LatArm" w:hAnsi="Arial LatArm" w:cs="Sylfaen"/>
                <w:sz w:val="16"/>
                <w:szCs w:val="16"/>
              </w:rPr>
              <w:t xml:space="preserve"> "</w:t>
            </w:r>
            <w:r w:rsidRPr="00AE6B9A">
              <w:rPr>
                <w:rFonts w:ascii="Arial LatArm" w:hAnsi="Arial LatArm" w:cs="Arial LatArm"/>
                <w:sz w:val="16"/>
                <w:szCs w:val="16"/>
              </w:rPr>
              <w:t>·Çåï³óáñ</w:t>
            </w:r>
            <w:r w:rsidRPr="00AE6B9A">
              <w:rPr>
                <w:rFonts w:ascii="Arial LatArm" w:hAnsi="Arial LatArm" w:cs="Sylfaen"/>
                <w:sz w:val="16"/>
                <w:szCs w:val="16"/>
              </w:rPr>
              <w:t>"</w:t>
            </w:r>
            <w:r w:rsidRPr="00AE6B9A">
              <w:rPr>
                <w:rFonts w:ascii="Arial LatArm" w:hAnsi="Arial LatArm" w:cs="Arial LatArm"/>
                <w:sz w:val="16"/>
                <w:szCs w:val="16"/>
              </w:rPr>
              <w:t>Ý</w:t>
            </w:r>
            <w:r w:rsidRPr="00AE6B9A">
              <w:rPr>
                <w:rFonts w:ascii="Arial LatArm" w:hAnsi="Arial LatArm" w:cs="Sylfaen"/>
                <w:sz w:val="16"/>
                <w:szCs w:val="16"/>
              </w:rPr>
              <w:t>`</w:t>
            </w:r>
            <w:r w:rsidRPr="00AE6B9A">
              <w:rPr>
                <w:rFonts w:ascii="Sylfaen" w:hAnsi="Sylfaen" w:cs="Sylfaen"/>
                <w:sz w:val="16"/>
                <w:szCs w:val="16"/>
              </w:rPr>
              <w:t>прошедший соответствующую обработку</w:t>
            </w:r>
            <w:r w:rsidRPr="00AE6B9A">
              <w:rPr>
                <w:rFonts w:ascii="Arial LatArm" w:hAnsi="Arial LatArm"/>
                <w:sz w:val="16"/>
                <w:szCs w:val="16"/>
              </w:rPr>
              <w:t>,</w:t>
            </w:r>
            <w:r w:rsidRPr="00AE6B9A">
              <w:rPr>
                <w:rFonts w:ascii="Sylfaen" w:hAnsi="Sylfaen" w:cs="Sylfaen"/>
                <w:sz w:val="16"/>
                <w:szCs w:val="16"/>
              </w:rPr>
              <w:t>в металлической или стеклянной таре 850</w:t>
            </w:r>
            <w:r w:rsidRPr="00AE6B9A">
              <w:rPr>
                <w:rFonts w:ascii="Arial LatArm" w:hAnsi="Arial LatArm"/>
                <w:sz w:val="16"/>
                <w:szCs w:val="16"/>
              </w:rPr>
              <w:t>,</w:t>
            </w:r>
            <w:r w:rsidRPr="00AE6B9A">
              <w:rPr>
                <w:rFonts w:ascii="Sylfaen" w:hAnsi="Sylfaen" w:cs="Sylfaen"/>
                <w:sz w:val="16"/>
                <w:szCs w:val="16"/>
              </w:rPr>
              <w:t>состав</w:t>
            </w:r>
            <w:r w:rsidRPr="00AE6B9A">
              <w:rPr>
                <w:rFonts w:ascii="Arial LatArm" w:hAnsi="Arial LatArm"/>
                <w:sz w:val="16"/>
                <w:szCs w:val="16"/>
              </w:rPr>
              <w:t>``</w:t>
            </w:r>
            <w:r w:rsidRPr="00AE6B9A">
              <w:rPr>
                <w:rFonts w:ascii="Sylfaen" w:hAnsi="Sylfaen" w:cs="Sylfaen"/>
                <w:sz w:val="16"/>
                <w:szCs w:val="16"/>
              </w:rPr>
              <w:t>кукуруза</w:t>
            </w:r>
            <w:r w:rsidRPr="00AE6B9A">
              <w:rPr>
                <w:rFonts w:ascii="Arial LatArm" w:hAnsi="Arial LatArm"/>
                <w:sz w:val="16"/>
                <w:szCs w:val="16"/>
              </w:rPr>
              <w:t>,</w:t>
            </w:r>
            <w:r w:rsidRPr="00AE6B9A">
              <w:rPr>
                <w:rFonts w:ascii="Sylfaen" w:hAnsi="Sylfaen" w:cs="Sylfaen"/>
                <w:sz w:val="16"/>
                <w:szCs w:val="16"/>
              </w:rPr>
              <w:t>соль</w:t>
            </w:r>
            <w:r w:rsidRPr="00AE6B9A">
              <w:rPr>
                <w:rFonts w:ascii="Arial LatArm" w:hAnsi="Arial LatArm"/>
                <w:sz w:val="16"/>
                <w:szCs w:val="16"/>
              </w:rPr>
              <w:t>,</w:t>
            </w:r>
            <w:r w:rsidRPr="00AE6B9A">
              <w:rPr>
                <w:rFonts w:ascii="Sylfaen" w:hAnsi="Sylfaen" w:cs="Sylfaen"/>
                <w:sz w:val="16"/>
                <w:szCs w:val="16"/>
              </w:rPr>
              <w:t>вода</w:t>
            </w:r>
            <w:r w:rsidRPr="00AE6B9A">
              <w:rPr>
                <w:rFonts w:ascii="Arial LatArm" w:hAnsi="Arial LatArm"/>
                <w:sz w:val="16"/>
                <w:szCs w:val="16"/>
              </w:rPr>
              <w:t>,</w:t>
            </w:r>
            <w:r w:rsidRPr="00AE6B9A">
              <w:rPr>
                <w:rFonts w:ascii="Sylfaen" w:hAnsi="Sylfaen" w:cs="Sylfaen"/>
                <w:sz w:val="16"/>
                <w:szCs w:val="16"/>
              </w:rPr>
              <w:t>оставшийся срок годности не менее</w:t>
            </w:r>
            <w:r>
              <w:rPr>
                <w:rFonts w:ascii="Arial LatArm" w:hAnsi="Arial LatArm"/>
                <w:sz w:val="16"/>
                <w:szCs w:val="16"/>
              </w:rPr>
              <w:t>70%.</w:t>
            </w:r>
            <w:r w:rsidRPr="00AE6B9A">
              <w:rPr>
                <w:rFonts w:ascii="Sylfaen" w:hAnsi="Sylfaen" w:cs="Sylfaen"/>
                <w:sz w:val="16"/>
                <w:szCs w:val="16"/>
              </w:rPr>
              <w:t>Безопасность</w:t>
            </w:r>
            <w:r w:rsidRPr="00AE6B9A">
              <w:rPr>
                <w:rFonts w:ascii="Arial LatArm" w:hAnsi="Arial LatArm"/>
                <w:sz w:val="16"/>
                <w:szCs w:val="16"/>
              </w:rPr>
              <w:t>``</w:t>
            </w:r>
            <w:r w:rsidRPr="00AE6B9A">
              <w:rPr>
                <w:rFonts w:ascii="Sylfaen" w:hAnsi="Sylfaen" w:cs="Sylfaen"/>
                <w:sz w:val="16"/>
                <w:szCs w:val="16"/>
              </w:rPr>
              <w:t>в соответствии с</w:t>
            </w:r>
            <w:r w:rsidRPr="00AE6B9A">
              <w:rPr>
                <w:rFonts w:ascii="Arial LatArm" w:hAnsi="Arial LatArm"/>
                <w:sz w:val="16"/>
                <w:szCs w:val="16"/>
              </w:rPr>
              <w:t>2-III-4.9-01-2010</w:t>
            </w:r>
            <w:r w:rsidRPr="00AE6B9A">
              <w:rPr>
                <w:rFonts w:ascii="Sylfaen" w:hAnsi="Sylfaen" w:cs="Sylfaen"/>
                <w:sz w:val="16"/>
                <w:szCs w:val="16"/>
              </w:rPr>
              <w:t>гигиенических норм</w:t>
            </w:r>
            <w:r w:rsidRPr="00AE6B9A">
              <w:rPr>
                <w:rFonts w:ascii="Arial LatArm" w:hAnsi="Arial LatArm"/>
                <w:sz w:val="16"/>
                <w:szCs w:val="16"/>
              </w:rPr>
              <w:t>,</w:t>
            </w:r>
            <w:r w:rsidRPr="00AE6B9A">
              <w:rPr>
                <w:rFonts w:ascii="Sylfaen" w:hAnsi="Sylfaen" w:cs="Sylfaen"/>
                <w:sz w:val="16"/>
                <w:szCs w:val="16"/>
              </w:rPr>
              <w:t>и</w:t>
            </w:r>
            <w:r w:rsidRPr="00AE6B9A">
              <w:rPr>
                <w:rFonts w:ascii="Arial LatArm" w:hAnsi="Arial LatArm" w:cs="Arial"/>
                <w:sz w:val="16"/>
                <w:szCs w:val="16"/>
              </w:rPr>
              <w:t xml:space="preserve"> </w:t>
            </w:r>
            <w:r w:rsidRPr="00AE6B9A">
              <w:rPr>
                <w:rFonts w:ascii="Sylfaen" w:hAnsi="Sylfaen" w:cs="Sylfaen"/>
                <w:sz w:val="16"/>
                <w:szCs w:val="16"/>
              </w:rPr>
              <w:t>маркировка</w:t>
            </w:r>
            <w:r w:rsidRPr="00AE6B9A">
              <w:rPr>
                <w:rFonts w:ascii="Arial LatArm" w:hAnsi="Arial LatArm"/>
                <w:sz w:val="16"/>
                <w:szCs w:val="16"/>
              </w:rPr>
              <w:t>``</w:t>
            </w:r>
            <w:r w:rsidRPr="00AE6B9A">
              <w:rPr>
                <w:rFonts w:ascii="Sylfaen" w:hAnsi="Sylfaen" w:cs="Sylfaen"/>
                <w:sz w:val="16"/>
                <w:szCs w:val="16"/>
              </w:rPr>
              <w:t>О безопасности пищевых продуктов</w:t>
            </w:r>
            <w:r w:rsidRPr="00AE6B9A">
              <w:rPr>
                <w:rFonts w:ascii="Arial LatArm" w:hAnsi="Arial LatArm"/>
                <w:sz w:val="16"/>
                <w:szCs w:val="16"/>
              </w:rPr>
              <w:t xml:space="preserve"> </w:t>
            </w:r>
            <w:r w:rsidRPr="00AE6B9A">
              <w:rPr>
                <w:rFonts w:ascii="Sylfaen" w:hAnsi="Sylfaen" w:cs="Sylfaen"/>
                <w:sz w:val="16"/>
                <w:szCs w:val="16"/>
              </w:rPr>
              <w:t>Закон РА</w:t>
            </w:r>
            <w:r w:rsidRPr="00AE6B9A">
              <w:rPr>
                <w:rFonts w:ascii="Arial LatArm" w:hAnsi="Arial LatArm"/>
                <w:sz w:val="16"/>
                <w:szCs w:val="16"/>
              </w:rPr>
              <w:t>8-</w:t>
            </w:r>
            <w:r w:rsidRPr="00AE6B9A">
              <w:rPr>
                <w:rFonts w:ascii="Sylfaen" w:hAnsi="Sylfaen" w:cs="Sylfaen"/>
                <w:sz w:val="16"/>
                <w:szCs w:val="16"/>
              </w:rPr>
              <w:t>й статьи</w:t>
            </w:r>
            <w:r w:rsidRPr="00AE6B9A">
              <w:rPr>
                <w:rFonts w:ascii="Arial LatArm" w:hAnsi="Arial LatArm"/>
                <w:sz w:val="16"/>
                <w:szCs w:val="16"/>
              </w:rPr>
              <w:t>:</w:t>
            </w:r>
          </w:p>
          <w:p w:rsidR="003F0075" w:rsidRPr="0062086F" w:rsidRDefault="003F0075" w:rsidP="003F0075">
            <w:pPr>
              <w:rPr>
                <w:rFonts w:ascii="GHEA Grapalat" w:hAnsi="GHEA Grapalat" w:cs="Calibri"/>
                <w:sz w:val="14"/>
                <w:szCs w:val="14"/>
              </w:rPr>
            </w:pP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1500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30000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18"/>
                <w:szCs w:val="18"/>
              </w:rPr>
            </w:pPr>
            <w:r w:rsidRPr="001858AB">
              <w:rPr>
                <w:rFonts w:ascii="Sylfaen" w:hAnsi="Sylfaen" w:cs="Sylfaen"/>
                <w:color w:val="000000"/>
                <w:sz w:val="18"/>
                <w:szCs w:val="18"/>
              </w:rPr>
              <w:t>Черный</w:t>
            </w:r>
            <w:r w:rsidRPr="001858AB">
              <w:rPr>
                <w:rFonts w:ascii="Calibri" w:hAnsi="Calibri"/>
                <w:color w:val="000000"/>
                <w:sz w:val="18"/>
                <w:szCs w:val="18"/>
              </w:rPr>
              <w:t xml:space="preserve"> </w:t>
            </w:r>
            <w:r w:rsidRPr="001858AB">
              <w:rPr>
                <w:rFonts w:ascii="Sylfaen" w:hAnsi="Sylfaen" w:cs="Sylfaen"/>
                <w:color w:val="000000"/>
                <w:sz w:val="18"/>
                <w:szCs w:val="18"/>
              </w:rPr>
              <w:t>и:</w:t>
            </w:r>
            <w:r w:rsidRPr="001858AB">
              <w:rPr>
                <w:rFonts w:ascii="Calibri" w:hAnsi="Calibri"/>
                <w:color w:val="000000"/>
                <w:sz w:val="18"/>
                <w:szCs w:val="18"/>
              </w:rPr>
              <w:t xml:space="preserve"> </w:t>
            </w:r>
            <w:r w:rsidRPr="001858AB">
              <w:rPr>
                <w:rFonts w:ascii="Sylfaen" w:hAnsi="Sylfaen" w:cs="Sylfaen"/>
                <w:color w:val="000000"/>
                <w:sz w:val="18"/>
                <w:szCs w:val="18"/>
              </w:rPr>
              <w:t>красный</w:t>
            </w:r>
            <w:r w:rsidRPr="001858AB">
              <w:rPr>
                <w:rFonts w:ascii="Calibri" w:hAnsi="Calibri"/>
                <w:color w:val="000000"/>
                <w:sz w:val="18"/>
                <w:szCs w:val="18"/>
              </w:rPr>
              <w:t xml:space="preserve"> </w:t>
            </w:r>
            <w:r w:rsidRPr="001858AB">
              <w:rPr>
                <w:rFonts w:ascii="Sylfaen" w:hAnsi="Sylfaen" w:cs="Sylfaen"/>
                <w:color w:val="000000"/>
                <w:sz w:val="18"/>
                <w:szCs w:val="18"/>
              </w:rPr>
              <w:t>перец</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Сушеный перец в порошке, сладкий, необычный или обычный. Безопасность, упаковка и маркировка согласно постановлению правительства РА от 2006 года. «Технический регламент свежих фруктов и овощей» и Закон РА «О безопасности пищевых продуктов», утвержденные Постановлением № 1913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2930</w:t>
            </w:r>
          </w:p>
        </w:tc>
        <w:tc>
          <w:tcPr>
            <w:tcW w:w="1060" w:type="dxa"/>
          </w:tcPr>
          <w:p w:rsidR="003F0075" w:rsidRPr="00971B0F" w:rsidRDefault="003F0075" w:rsidP="003F0075">
            <w:pPr>
              <w:rPr>
                <w:sz w:val="20"/>
                <w:szCs w:val="20"/>
              </w:rPr>
            </w:pPr>
            <w:r w:rsidRPr="00971B0F">
              <w:rPr>
                <w:sz w:val="20"/>
                <w:szCs w:val="20"/>
              </w:rPr>
              <w:t>5</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14650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Лавровый лист</w:t>
            </w:r>
            <w:r w:rsidRPr="001858AB">
              <w:rPr>
                <w:rFonts w:ascii="Calibri" w:hAnsi="Calibri"/>
                <w:color w:val="000000"/>
                <w:sz w:val="20"/>
                <w:szCs w:val="20"/>
              </w:rPr>
              <w:t xml:space="preserve"> </w:t>
            </w:r>
            <w:r w:rsidRPr="001858AB">
              <w:rPr>
                <w:rFonts w:ascii="Sylfaen" w:hAnsi="Sylfaen" w:cs="Sylfaen"/>
                <w:color w:val="000000"/>
                <w:sz w:val="20"/>
                <w:szCs w:val="20"/>
              </w:rPr>
              <w:t>сушеный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Лист лавровый сушеный, массовая доля влаги в листе - не более 12%, в коробке 25 грамм ГОСТ 17594-81. Безопасность согласно гигиеническим нормам N 2-III-4.9-01-2010, «Статья 8 Закона РА «О безопасности пищевых продуктов».</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93</w:t>
            </w:r>
          </w:p>
        </w:tc>
        <w:tc>
          <w:tcPr>
            <w:tcW w:w="1060" w:type="dxa"/>
          </w:tcPr>
          <w:p w:rsidR="003F0075" w:rsidRPr="00971B0F" w:rsidRDefault="003F0075" w:rsidP="003F0075">
            <w:pPr>
              <w:rPr>
                <w:sz w:val="20"/>
                <w:szCs w:val="20"/>
              </w:rPr>
            </w:pPr>
            <w:r w:rsidRPr="00971B0F">
              <w:rPr>
                <w:sz w:val="20"/>
                <w:szCs w:val="20"/>
              </w:rPr>
              <w:t>5</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465</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Изюм</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Из винограда заводского выращивания, бессемянный, хранящийся при температуре от 5°С до 25°С, при влажности не более 70 %. ГОСТ 6882-88. В соответствии с действующими нормами и стандартами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280</w:t>
            </w:r>
          </w:p>
        </w:tc>
        <w:tc>
          <w:tcPr>
            <w:tcW w:w="1060" w:type="dxa"/>
          </w:tcPr>
          <w:p w:rsidR="003F0075" w:rsidRPr="00971B0F" w:rsidRDefault="003F0075" w:rsidP="003F0075">
            <w:pPr>
              <w:rPr>
                <w:sz w:val="20"/>
                <w:szCs w:val="20"/>
              </w:rPr>
            </w:pPr>
            <w:r w:rsidRPr="00971B0F">
              <w:rPr>
                <w:sz w:val="20"/>
                <w:szCs w:val="20"/>
              </w:rPr>
              <w:t>50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14000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Капуста</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 xml:space="preserve">Капуста свежая, кочанная, ранняя, средняя, </w:t>
            </w:r>
            <w:r w:rsidRPr="0062086F">
              <w:rPr>
                <w:sz w:val="14"/>
                <w:szCs w:val="14"/>
              </w:rPr>
              <w:t>​​</w:t>
            </w:r>
            <w:r w:rsidRPr="0062086F">
              <w:rPr>
                <w:rFonts w:ascii="Sylfaen" w:hAnsi="Sylfaen" w:cs="Sylfaen"/>
                <w:sz w:val="14"/>
                <w:szCs w:val="14"/>
              </w:rPr>
              <w:t>поздняя</w:t>
            </w:r>
            <w:r w:rsidRPr="0062086F">
              <w:rPr>
                <w:rFonts w:ascii="GHEA Grapalat" w:hAnsi="GHEA Grapalat" w:cs="Calibri"/>
                <w:sz w:val="14"/>
                <w:szCs w:val="14"/>
              </w:rPr>
              <w:t xml:space="preserve">, </w:t>
            </w:r>
            <w:r w:rsidRPr="0062086F">
              <w:rPr>
                <w:sz w:val="14"/>
                <w:szCs w:val="14"/>
              </w:rPr>
              <w:t>​​</w:t>
            </w:r>
            <w:r w:rsidRPr="0062086F">
              <w:rPr>
                <w:rFonts w:ascii="Sylfaen" w:hAnsi="Sylfaen" w:cs="Sylfaen"/>
                <w:sz w:val="14"/>
                <w:szCs w:val="14"/>
              </w:rPr>
              <w:t>отборных</w:t>
            </w:r>
            <w:r w:rsidRPr="0062086F">
              <w:rPr>
                <w:rFonts w:ascii="GHEA Grapalat" w:hAnsi="GHEA Grapalat" w:cs="Calibri"/>
                <w:sz w:val="14"/>
                <w:szCs w:val="14"/>
              </w:rPr>
              <w:t xml:space="preserve"> </w:t>
            </w:r>
            <w:r w:rsidRPr="0062086F">
              <w:rPr>
                <w:rFonts w:ascii="Sylfaen" w:hAnsi="Sylfaen" w:cs="Sylfaen"/>
                <w:sz w:val="14"/>
                <w:szCs w:val="14"/>
              </w:rPr>
              <w:t>сортов</w:t>
            </w:r>
            <w:r w:rsidRPr="0062086F">
              <w:rPr>
                <w:rFonts w:ascii="GHEA Grapalat" w:hAnsi="GHEA Grapalat" w:cs="Calibri"/>
                <w:sz w:val="14"/>
                <w:szCs w:val="14"/>
              </w:rPr>
              <w:t xml:space="preserve">, </w:t>
            </w:r>
            <w:r w:rsidRPr="0062086F">
              <w:rPr>
                <w:rFonts w:ascii="Sylfaen" w:hAnsi="Sylfaen" w:cs="Sylfaen"/>
                <w:sz w:val="14"/>
                <w:szCs w:val="14"/>
              </w:rPr>
              <w:t>ГОСТ</w:t>
            </w:r>
            <w:r w:rsidRPr="0062086F">
              <w:rPr>
                <w:rFonts w:ascii="GHEA Grapalat" w:hAnsi="GHEA Grapalat" w:cs="Calibri"/>
                <w:sz w:val="14"/>
                <w:szCs w:val="14"/>
              </w:rPr>
              <w:t xml:space="preserve"> 26768-85. </w:t>
            </w:r>
            <w:r w:rsidRPr="0062086F">
              <w:rPr>
                <w:rFonts w:ascii="Sylfaen" w:hAnsi="Sylfaen" w:cs="Sylfaen"/>
                <w:sz w:val="14"/>
                <w:szCs w:val="14"/>
              </w:rPr>
              <w:t>Безопасность</w:t>
            </w:r>
            <w:r w:rsidRPr="0062086F">
              <w:rPr>
                <w:rFonts w:ascii="GHEA Grapalat" w:hAnsi="GHEA Grapalat" w:cs="Calibri"/>
                <w:sz w:val="14"/>
                <w:szCs w:val="14"/>
              </w:rPr>
              <w:t xml:space="preserve"> </w:t>
            </w:r>
            <w:r w:rsidRPr="0062086F">
              <w:rPr>
                <w:rFonts w:ascii="Sylfaen" w:hAnsi="Sylfaen" w:cs="Sylfaen"/>
                <w:sz w:val="14"/>
                <w:szCs w:val="14"/>
              </w:rPr>
              <w:t>согласно</w:t>
            </w:r>
            <w:r w:rsidRPr="0062086F">
              <w:rPr>
                <w:rFonts w:ascii="GHEA Grapalat" w:hAnsi="GHEA Grapalat" w:cs="Calibri"/>
                <w:sz w:val="14"/>
                <w:szCs w:val="14"/>
              </w:rPr>
              <w:t xml:space="preserve">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280</w:t>
            </w:r>
          </w:p>
        </w:tc>
        <w:tc>
          <w:tcPr>
            <w:tcW w:w="1060" w:type="dxa"/>
          </w:tcPr>
          <w:p w:rsidR="003F0075" w:rsidRPr="00971B0F" w:rsidRDefault="003F0075" w:rsidP="003F0075">
            <w:pPr>
              <w:rPr>
                <w:sz w:val="20"/>
                <w:szCs w:val="20"/>
              </w:rPr>
            </w:pPr>
            <w:r w:rsidRPr="00971B0F">
              <w:rPr>
                <w:sz w:val="20"/>
                <w:szCs w:val="20"/>
              </w:rPr>
              <w:t>1000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280000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Картофель</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Раннеспелые и позднеспелые, 1-го сорта, не подмороженные, не проросшие, округло-яйцевидные, без повреждений, диаметр узкой части не менее 4 см, чистота сорта не менее 90 %, ГОСТ 26545-85. , упаковка: тканевая, сетка или полимерные мешки. Безопасность и маркировка по данным Правительства РА 2006г. «Технический регламент свежих фруктов и овощей» и статья 8 Закона РА «О безопасности пищевых продуктов», утвержденная Постановлением № 1913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240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9600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Зеленый</w:t>
            </w:r>
            <w:r w:rsidRPr="001858AB">
              <w:rPr>
                <w:rFonts w:ascii="Calibri" w:hAnsi="Calibri"/>
                <w:color w:val="000000"/>
                <w:sz w:val="20"/>
                <w:szCs w:val="20"/>
              </w:rPr>
              <w:t xml:space="preserve"> </w:t>
            </w:r>
            <w:r w:rsidRPr="001858AB">
              <w:rPr>
                <w:rFonts w:ascii="Sylfaen" w:hAnsi="Sylfaen" w:cs="Sylfaen"/>
                <w:color w:val="000000"/>
                <w:sz w:val="20"/>
                <w:szCs w:val="20"/>
              </w:rPr>
              <w:t>смешанный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t>Свежие, разные виды.</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контакт</w:t>
            </w:r>
          </w:p>
        </w:tc>
        <w:tc>
          <w:tcPr>
            <w:tcW w:w="783" w:type="dxa"/>
          </w:tcPr>
          <w:p w:rsidR="003F0075" w:rsidRPr="00971B0F" w:rsidRDefault="003F0075" w:rsidP="003F0075">
            <w:pPr>
              <w:rPr>
                <w:sz w:val="20"/>
                <w:szCs w:val="20"/>
              </w:rPr>
            </w:pPr>
            <w:r w:rsidRPr="00971B0F">
              <w:rPr>
                <w:sz w:val="20"/>
                <w:szCs w:val="20"/>
              </w:rPr>
              <w:t>350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14000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Морковь</w:t>
            </w:r>
          </w:p>
        </w:tc>
        <w:tc>
          <w:tcPr>
            <w:tcW w:w="1134" w:type="dxa"/>
            <w:tcBorders>
              <w:top w:val="nil"/>
              <w:left w:val="single" w:sz="4" w:space="0" w:color="auto"/>
              <w:bottom w:val="single" w:sz="4" w:space="0" w:color="auto"/>
              <w:right w:val="single" w:sz="4" w:space="0" w:color="auto"/>
            </w:tcBorders>
            <w:shd w:val="clear" w:color="auto" w:fill="auto"/>
            <w:vAlign w:val="bottom"/>
          </w:tcPr>
          <w:p w:rsidR="003F0075" w:rsidRPr="0062086F" w:rsidRDefault="003F0075" w:rsidP="003F0075">
            <w:pPr>
              <w:jc w:val="center"/>
              <w:rPr>
                <w:rFonts w:ascii="GHEA Grapalat" w:hAnsi="GHEA Grapalat"/>
                <w:sz w:val="14"/>
                <w:szCs w:val="14"/>
              </w:rPr>
            </w:pPr>
            <w:r w:rsidRPr="00753465">
              <w:rPr>
                <w:rFonts w:ascii="Sylfaen" w:hAnsi="Sylfaen"/>
                <w:sz w:val="16"/>
                <w:szCs w:val="16"/>
              </w:rPr>
              <w:t xml:space="preserve">РА или </w:t>
            </w:r>
            <w:r w:rsidRPr="00753465">
              <w:rPr>
                <w:rFonts w:ascii="Sylfaen" w:hAnsi="Sylfaen"/>
                <w:sz w:val="16"/>
                <w:szCs w:val="16"/>
              </w:rPr>
              <w:lastRenderedPageBreak/>
              <w:t>эквивалент</w:t>
            </w:r>
          </w:p>
        </w:tc>
        <w:tc>
          <w:tcPr>
            <w:tcW w:w="5387" w:type="dxa"/>
            <w:vAlign w:val="bottom"/>
          </w:tcPr>
          <w:p w:rsidR="003F0075" w:rsidRPr="0062086F" w:rsidRDefault="003F0075" w:rsidP="003F0075">
            <w:pPr>
              <w:rPr>
                <w:rFonts w:ascii="GHEA Grapalat" w:hAnsi="GHEA Grapalat" w:cs="Calibri"/>
                <w:sz w:val="14"/>
                <w:szCs w:val="14"/>
              </w:rPr>
            </w:pPr>
            <w:r w:rsidRPr="0062086F">
              <w:rPr>
                <w:rFonts w:ascii="GHEA Grapalat" w:hAnsi="GHEA Grapalat" w:cs="Calibri"/>
                <w:sz w:val="14"/>
                <w:szCs w:val="14"/>
              </w:rPr>
              <w:lastRenderedPageBreak/>
              <w:t xml:space="preserve">Свежий отборный сорт, ГОСТ 26767-85. Безопасность согласно гигиеническим </w:t>
            </w:r>
            <w:r w:rsidRPr="0062086F">
              <w:rPr>
                <w:rFonts w:ascii="GHEA Grapalat" w:hAnsi="GHEA Grapalat" w:cs="Calibri"/>
                <w:sz w:val="14"/>
                <w:szCs w:val="14"/>
              </w:rPr>
              <w:lastRenderedPageBreak/>
              <w:t>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lastRenderedPageBreak/>
              <w:t>кг</w:t>
            </w:r>
          </w:p>
        </w:tc>
        <w:tc>
          <w:tcPr>
            <w:tcW w:w="783" w:type="dxa"/>
          </w:tcPr>
          <w:p w:rsidR="003F0075" w:rsidRPr="00971B0F" w:rsidRDefault="003F0075" w:rsidP="003F0075">
            <w:pPr>
              <w:rPr>
                <w:sz w:val="20"/>
                <w:szCs w:val="20"/>
              </w:rPr>
            </w:pPr>
            <w:r w:rsidRPr="00971B0F">
              <w:rPr>
                <w:sz w:val="20"/>
                <w:szCs w:val="20"/>
              </w:rPr>
              <w:t>270</w:t>
            </w:r>
          </w:p>
        </w:tc>
        <w:tc>
          <w:tcPr>
            <w:tcW w:w="1060" w:type="dxa"/>
          </w:tcPr>
          <w:p w:rsidR="003F0075" w:rsidRPr="00971B0F" w:rsidRDefault="003F0075" w:rsidP="003F0075">
            <w:pPr>
              <w:rPr>
                <w:sz w:val="20"/>
                <w:szCs w:val="20"/>
              </w:rPr>
            </w:pPr>
            <w:r w:rsidRPr="00971B0F">
              <w:rPr>
                <w:sz w:val="20"/>
                <w:szCs w:val="20"/>
              </w:rPr>
              <w:t>40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10800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lastRenderedPageBreak/>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lastRenderedPageBreak/>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 xml:space="preserve">С даты </w:t>
            </w:r>
            <w:r>
              <w:rPr>
                <w:rFonts w:ascii="GHEA Grapalat" w:hAnsi="GHEA Grapalat" w:cs="Sylfaen"/>
                <w:sz w:val="14"/>
                <w:szCs w:val="14"/>
                <w:lang w:val="hy-AM"/>
              </w:rPr>
              <w:lastRenderedPageBreak/>
              <w:t>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Лук</w:t>
            </w:r>
            <w:r w:rsidRPr="001858AB">
              <w:rPr>
                <w:rFonts w:ascii="Calibri" w:hAnsi="Calibri"/>
                <w:color w:val="000000"/>
                <w:sz w:val="20"/>
                <w:szCs w:val="20"/>
              </w:rPr>
              <w:t>,</w:t>
            </w:r>
            <w:r w:rsidRPr="001858AB">
              <w:rPr>
                <w:rFonts w:ascii="Sylfaen" w:hAnsi="Sylfaen" w:cs="Sylfaen"/>
                <w:color w:val="000000"/>
                <w:sz w:val="20"/>
                <w:szCs w:val="20"/>
              </w:rPr>
              <w:t>голова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Pr>
                <w:rFonts w:ascii="GHEA Grapalat" w:hAnsi="GHEA Grapalat" w:cs="Calibri"/>
                <w:sz w:val="14"/>
                <w:szCs w:val="14"/>
              </w:rPr>
              <w:t>Отборный сорт, свежий, полуострый или сладкий, диаметр узкой части не менее 3 см, ГОСТ 27166-86.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300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Огурец</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Свежий, местного производства. Безопасность согласно гигиеническим нормам N 2-III-4.9-01-2010 и &lt;&lt;О безопасности пищевых продуктов&gt;&gt; статьи 9 Закона РА. Сезонно.</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300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Помидор</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Свежий, местного производства. Безопасность согласно гигиеническим нормам N2-III-4.9-01-2010 и статье 9 Закона РА "О безопасности пищевых продуктов". Сезонный</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350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7000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Перец</w:t>
            </w:r>
            <w:r w:rsidRPr="001858AB">
              <w:rPr>
                <w:rFonts w:ascii="Calibri" w:hAnsi="Calibri"/>
                <w:color w:val="000000"/>
                <w:sz w:val="20"/>
                <w:szCs w:val="20"/>
              </w:rPr>
              <w:t xml:space="preserve"> </w:t>
            </w:r>
            <w:r w:rsidRPr="001858AB">
              <w:rPr>
                <w:rFonts w:ascii="Sylfaen" w:hAnsi="Sylfaen" w:cs="Sylfaen"/>
                <w:color w:val="000000"/>
                <w:sz w:val="20"/>
                <w:szCs w:val="20"/>
              </w:rPr>
              <w:t>зеленый</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В свежем состоянии, отборного или обычного типа. Безопасность, упаковка и маркировка согласно постановлению правительства РА от 2006 года. «Технический регламент свежих фруктов и овощей» и «Закон о безопасности пищевых продуктов», утвержденные Постановлением № 1913 от 21 декабря.</w:t>
            </w:r>
            <w:r w:rsidRPr="00684C48">
              <w:rPr>
                <w:rFonts w:ascii="GHEA Grapalat" w:hAnsi="GHEA Grapalat" w:cs="Calibri"/>
                <w:color w:val="FF0000"/>
                <w:sz w:val="14"/>
                <w:szCs w:val="14"/>
              </w:rPr>
              <w:t>По сезону: с июля по сентябрь.</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300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Тысяча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0A2362" w:rsidRDefault="003F0075" w:rsidP="003F0075">
            <w:pPr>
              <w:jc w:val="center"/>
              <w:rPr>
                <w:rFonts w:ascii="GHEA Grapalat" w:hAnsi="GHEA Grapalat" w:cs="Calibri"/>
                <w:sz w:val="14"/>
                <w:szCs w:val="14"/>
              </w:rPr>
            </w:pPr>
            <w:r w:rsidRPr="0076729A">
              <w:rPr>
                <w:rFonts w:ascii="Sylfaen" w:hAnsi="Sylfaen" w:cs="Sylfaen"/>
                <w:color w:val="000000"/>
                <w:sz w:val="16"/>
                <w:lang w:val="hy-AM"/>
              </w:rPr>
              <w:t>свежий</w:t>
            </w:r>
            <w:r w:rsidRPr="0076729A">
              <w:rPr>
                <w:rFonts w:ascii="Arial LatArm" w:hAnsi="Arial LatArm"/>
                <w:color w:val="000000"/>
                <w:sz w:val="16"/>
                <w:lang w:val="hy-AM"/>
              </w:rPr>
              <w:t>,</w:t>
            </w:r>
            <w:r w:rsidRPr="0076729A">
              <w:rPr>
                <w:rFonts w:ascii="Sylfaen" w:hAnsi="Sylfaen" w:cs="Sylfaen"/>
                <w:color w:val="000000"/>
                <w:sz w:val="16"/>
                <w:lang w:val="hy-AM"/>
              </w:rPr>
              <w:t>середина</w:t>
            </w:r>
            <w:r w:rsidRPr="0076729A">
              <w:rPr>
                <w:rFonts w:ascii="Arial LatArm" w:hAnsi="Arial LatArm"/>
                <w:color w:val="000000"/>
                <w:sz w:val="16"/>
                <w:lang w:val="hy-AM"/>
              </w:rPr>
              <w:t xml:space="preserve"> </w:t>
            </w:r>
            <w:r w:rsidRPr="0076729A">
              <w:rPr>
                <w:rFonts w:ascii="Sylfaen" w:hAnsi="Sylfaen" w:cs="Sylfaen"/>
                <w:color w:val="000000"/>
                <w:sz w:val="16"/>
                <w:lang w:val="hy-AM"/>
              </w:rPr>
              <w:t>величины</w:t>
            </w:r>
            <w:r w:rsidRPr="0076729A">
              <w:rPr>
                <w:rFonts w:ascii="Arial LatArm" w:hAnsi="Arial LatArm"/>
                <w:color w:val="000000"/>
                <w:sz w:val="16"/>
                <w:lang w:val="hy-AM"/>
              </w:rPr>
              <w:t>,</w:t>
            </w:r>
            <w:r w:rsidRPr="0076729A">
              <w:rPr>
                <w:rFonts w:ascii="Sylfaen" w:hAnsi="Sylfaen" w:cs="Sylfaen"/>
                <w:color w:val="000000"/>
                <w:sz w:val="16"/>
                <w:lang w:val="hy-AM"/>
              </w:rPr>
              <w:t>безопасность</w:t>
            </w:r>
            <w:r w:rsidRPr="0076729A">
              <w:rPr>
                <w:rFonts w:ascii="Arial LatArm" w:hAnsi="Arial LatArm"/>
                <w:color w:val="000000"/>
                <w:sz w:val="16"/>
                <w:lang w:val="hy-AM"/>
              </w:rPr>
              <w:t>``</w:t>
            </w:r>
            <w:r w:rsidRPr="0076729A">
              <w:rPr>
                <w:rFonts w:ascii="Sylfaen" w:hAnsi="Sylfaen" w:cs="Sylfaen"/>
                <w:color w:val="000000"/>
                <w:sz w:val="16"/>
                <w:lang w:val="hy-AM"/>
              </w:rPr>
              <w:t>в соответствии с</w:t>
            </w:r>
            <w:r w:rsidRPr="0076729A">
              <w:rPr>
                <w:rFonts w:ascii="Arial LatArm" w:hAnsi="Arial LatArm"/>
                <w:color w:val="000000"/>
                <w:sz w:val="16"/>
                <w:lang w:val="hy-AM"/>
              </w:rPr>
              <w:t>N 2-III-4,9-01-2003 (</w:t>
            </w:r>
            <w:r w:rsidRPr="0076729A">
              <w:rPr>
                <w:rFonts w:ascii="Sylfaen" w:hAnsi="Sylfaen" w:cs="Sylfaen"/>
                <w:color w:val="000000"/>
                <w:sz w:val="16"/>
                <w:lang w:val="hy-AM"/>
              </w:rPr>
              <w:t>Россия:</w:t>
            </w:r>
            <w:r w:rsidRPr="0076729A">
              <w:rPr>
                <w:rFonts w:ascii="Arial LatArm" w:hAnsi="Arial LatArm"/>
                <w:color w:val="000000"/>
                <w:sz w:val="16"/>
                <w:lang w:val="hy-AM"/>
              </w:rPr>
              <w:t xml:space="preserve"> </w:t>
            </w:r>
            <w:r w:rsidRPr="0076729A">
              <w:rPr>
                <w:rFonts w:ascii="Sylfaen" w:hAnsi="Sylfaen" w:cs="Sylfaen"/>
                <w:color w:val="000000"/>
                <w:sz w:val="16"/>
                <w:lang w:val="hy-AM"/>
              </w:rPr>
              <w:t>Сан</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Приколоть:</w:t>
            </w:r>
            <w:r w:rsidRPr="0076729A">
              <w:rPr>
                <w:rFonts w:ascii="Arial LatArm" w:hAnsi="Arial LatArm"/>
                <w:color w:val="000000"/>
                <w:sz w:val="16"/>
                <w:lang w:val="hy-AM"/>
              </w:rPr>
              <w:t>2,3,2-1078-01)</w:t>
            </w:r>
            <w:r w:rsidRPr="0076729A">
              <w:rPr>
                <w:rFonts w:ascii="Sylfaen" w:hAnsi="Sylfaen" w:cs="Sylfaen"/>
                <w:color w:val="000000"/>
                <w:sz w:val="16"/>
                <w:lang w:val="hy-AM"/>
              </w:rPr>
              <w:t>санитарно-эпидемиологический</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правила</w:t>
            </w:r>
            <w:r w:rsidRPr="0076729A">
              <w:rPr>
                <w:rFonts w:ascii="Arial LatArm" w:hAnsi="Arial LatArm"/>
                <w:color w:val="000000"/>
                <w:sz w:val="16"/>
                <w:lang w:val="hy-AM"/>
              </w:rPr>
              <w:t xml:space="preserve"> </w:t>
            </w:r>
            <w:r w:rsidRPr="0076729A">
              <w:rPr>
                <w:rFonts w:ascii="Sylfaen" w:hAnsi="Sylfaen" w:cs="Sylfaen"/>
                <w:color w:val="000000"/>
                <w:sz w:val="16"/>
                <w:lang w:val="hy-AM"/>
              </w:rPr>
              <w:t>и:</w:t>
            </w:r>
            <w:r w:rsidRPr="0076729A">
              <w:rPr>
                <w:rFonts w:ascii="Arial LatArm" w:hAnsi="Arial LatArm"/>
                <w:color w:val="000000"/>
                <w:sz w:val="16"/>
                <w:lang w:val="hy-AM"/>
              </w:rPr>
              <w:t xml:space="preserve"> </w:t>
            </w:r>
            <w:r w:rsidRPr="0076729A">
              <w:rPr>
                <w:rFonts w:ascii="Sylfaen" w:hAnsi="Sylfaen" w:cs="Sylfaen"/>
                <w:color w:val="000000"/>
                <w:sz w:val="16"/>
                <w:lang w:val="hy-AM"/>
              </w:rPr>
              <w:t>норм</w:t>
            </w:r>
            <w:r w:rsidRPr="0076729A">
              <w:rPr>
                <w:rFonts w:ascii="Arial LatArm" w:hAnsi="Arial LatArm"/>
                <w:color w:val="000000"/>
                <w:sz w:val="16"/>
                <w:lang w:val="hy-AM"/>
              </w:rPr>
              <w:t xml:space="preserve"> </w:t>
            </w:r>
            <w:r w:rsidRPr="0076729A">
              <w:rPr>
                <w:rFonts w:ascii="Sylfaen" w:hAnsi="Sylfaen" w:cs="Sylfaen"/>
                <w:color w:val="000000"/>
                <w:sz w:val="16"/>
                <w:lang w:val="hy-AM"/>
              </w:rPr>
              <w:t>и:</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"Продукты питания</w:t>
            </w:r>
            <w:r w:rsidRPr="0076729A">
              <w:rPr>
                <w:rFonts w:ascii="Arial LatArm" w:hAnsi="Arial LatArm"/>
                <w:color w:val="000000"/>
                <w:sz w:val="16"/>
                <w:lang w:val="hy-AM"/>
              </w:rPr>
              <w:t xml:space="preserve"> </w:t>
            </w:r>
            <w:r w:rsidRPr="0076729A">
              <w:rPr>
                <w:rFonts w:ascii="Sylfaen" w:hAnsi="Sylfaen" w:cs="Sylfaen"/>
                <w:color w:val="000000"/>
                <w:sz w:val="16"/>
                <w:lang w:val="hy-AM"/>
              </w:rPr>
              <w:t>безопасность</w:t>
            </w:r>
            <w:r w:rsidRPr="0076729A">
              <w:rPr>
                <w:rFonts w:ascii="Arial LatArm" w:hAnsi="Arial LatArm"/>
                <w:color w:val="000000"/>
                <w:sz w:val="16"/>
                <w:lang w:val="hy-AM"/>
              </w:rPr>
              <w:t xml:space="preserve"> </w:t>
            </w:r>
            <w:r w:rsidRPr="0076729A">
              <w:rPr>
                <w:rFonts w:ascii="Sylfaen" w:hAnsi="Sylfaen" w:cs="Sylfaen"/>
                <w:color w:val="000000"/>
                <w:sz w:val="16"/>
                <w:lang w:val="hy-AM"/>
              </w:rPr>
              <w:t>о"</w:t>
            </w:r>
            <w:r w:rsidRPr="0076729A">
              <w:rPr>
                <w:rFonts w:ascii="Arial LatArm" w:hAnsi="Arial LatArm"/>
                <w:color w:val="000000"/>
                <w:sz w:val="16"/>
                <w:lang w:val="hy-AM"/>
              </w:rPr>
              <w:t xml:space="preserve"> </w:t>
            </w:r>
            <w:r w:rsidRPr="0076729A">
              <w:rPr>
                <w:rFonts w:ascii="Sylfaen" w:hAnsi="Sylfaen" w:cs="Sylfaen"/>
                <w:color w:val="000000"/>
                <w:sz w:val="16"/>
                <w:lang w:val="hy-AM"/>
              </w:rPr>
              <w:t>РА:</w:t>
            </w:r>
            <w:r w:rsidRPr="0076729A">
              <w:rPr>
                <w:rFonts w:ascii="Arial LatArm" w:hAnsi="Arial LatArm"/>
                <w:color w:val="000000"/>
                <w:sz w:val="16"/>
                <w:lang w:val="hy-AM"/>
              </w:rPr>
              <w:t xml:space="preserve"> </w:t>
            </w:r>
            <w:r w:rsidRPr="0076729A">
              <w:rPr>
                <w:rFonts w:ascii="Sylfaen" w:hAnsi="Sylfaen" w:cs="Sylfaen"/>
                <w:color w:val="000000"/>
                <w:sz w:val="16"/>
                <w:lang w:val="hy-AM"/>
              </w:rPr>
              <w:t>закона</w:t>
            </w:r>
            <w:r w:rsidRPr="0076729A">
              <w:rPr>
                <w:rFonts w:ascii="Arial LatArm" w:hAnsi="Arial LatArm"/>
                <w:color w:val="000000"/>
                <w:sz w:val="16"/>
                <w:lang w:val="hy-AM"/>
              </w:rPr>
              <w:t>9-</w:t>
            </w:r>
            <w:r w:rsidRPr="0076729A">
              <w:rPr>
                <w:rFonts w:ascii="Sylfaen" w:hAnsi="Sylfaen" w:cs="Sylfaen"/>
                <w:color w:val="000000"/>
                <w:sz w:val="16"/>
                <w:lang w:val="hy-AM"/>
              </w:rPr>
              <w:t>й</w:t>
            </w:r>
            <w:r w:rsidRPr="0076729A">
              <w:rPr>
                <w:rFonts w:ascii="Arial LatArm" w:hAnsi="Arial LatArm"/>
                <w:color w:val="000000"/>
                <w:sz w:val="16"/>
                <w:lang w:val="hy-AM"/>
              </w:rPr>
              <w:t xml:space="preserve"> </w:t>
            </w:r>
            <w:r w:rsidRPr="0076729A">
              <w:rPr>
                <w:rFonts w:ascii="Sylfaen" w:hAnsi="Sylfaen" w:cs="Sylfaen"/>
                <w:color w:val="000000"/>
                <w:sz w:val="16"/>
                <w:lang w:val="hy-AM"/>
              </w:rPr>
              <w:t>статьи</w:t>
            </w:r>
            <w:r w:rsidRPr="00684C48">
              <w:rPr>
                <w:rFonts w:ascii="GHEA Grapalat" w:hAnsi="GHEA Grapalat" w:cs="Calibri"/>
                <w:color w:val="FF0000"/>
                <w:sz w:val="14"/>
                <w:szCs w:val="14"/>
              </w:rPr>
              <w:t xml:space="preserve"> </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контакт</w:t>
            </w:r>
          </w:p>
        </w:tc>
        <w:tc>
          <w:tcPr>
            <w:tcW w:w="783" w:type="dxa"/>
          </w:tcPr>
          <w:p w:rsidR="003F0075" w:rsidRPr="00971B0F" w:rsidRDefault="003F0075" w:rsidP="003F0075">
            <w:pPr>
              <w:rPr>
                <w:sz w:val="20"/>
                <w:szCs w:val="20"/>
              </w:rPr>
            </w:pPr>
            <w:r w:rsidRPr="00971B0F">
              <w:rPr>
                <w:sz w:val="20"/>
                <w:szCs w:val="20"/>
              </w:rPr>
              <w:t>988</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19760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Рука</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Свежий, обыкновенный вид, ГОСТ 26766-85.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270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5400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Гранулированный</w:t>
            </w:r>
            <w:r w:rsidRPr="001858AB">
              <w:rPr>
                <w:rFonts w:ascii="Calibri" w:hAnsi="Calibri"/>
                <w:color w:val="000000"/>
                <w:sz w:val="20"/>
                <w:szCs w:val="20"/>
              </w:rPr>
              <w:t xml:space="preserve"> </w:t>
            </w:r>
            <w:r w:rsidRPr="001858AB">
              <w:rPr>
                <w:rFonts w:ascii="Sylfaen" w:hAnsi="Sylfaen" w:cs="Sylfaen"/>
                <w:color w:val="000000"/>
                <w:sz w:val="20"/>
                <w:szCs w:val="20"/>
              </w:rPr>
              <w:t>бобы</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Бобы красные, яркого цвета, сухие с влажностью не более 15% или средней сухости (15,1-18,0)%. Безопасность согласно гигиеническим нормам № 2-III-4.9-01-2010, ст. 8 Закона РА «О безопасности пищевых продуктов». Остаточный срок годности не менее 50%</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270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5400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339"/>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Давить</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Тыква свежая. Безопасность согласно статье 9 Закона РА «О гигиенических нормативах и безопасности пищевых продуктов» N 2-III-4.9-01-2010. Сезонный</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750</w:t>
            </w:r>
          </w:p>
        </w:tc>
        <w:tc>
          <w:tcPr>
            <w:tcW w:w="1060" w:type="dxa"/>
          </w:tcPr>
          <w:p w:rsidR="003F0075" w:rsidRPr="00971B0F" w:rsidRDefault="003F0075" w:rsidP="003F0075">
            <w:pPr>
              <w:rPr>
                <w:sz w:val="20"/>
                <w:szCs w:val="20"/>
              </w:rPr>
            </w:pPr>
            <w:r w:rsidRPr="00971B0F">
              <w:rPr>
                <w:sz w:val="20"/>
                <w:szCs w:val="20"/>
              </w:rPr>
              <w:t>10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7500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373"/>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Яблоко</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0C6896">
              <w:rPr>
                <w:rFonts w:ascii="GHEA Grapalat" w:hAnsi="GHEA Grapalat"/>
                <w:sz w:val="16"/>
                <w:szCs w:val="18"/>
                <w:lang w:val="hy-AM"/>
              </w:rPr>
              <w:t>Яблоко свежее, I фруктовая группа, разные сорта Армении, диаметр узкий не менее 5 см, безопасность и маркировка согласно постановлению правительства РА от 2006 года. Статья 9 «Технического регулирования свежих фруктов и овощей» и Закона Республики Армения «Безопасность пищевых продуктов», утвержденных Постановлением № 1913 от 21 декабря.</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270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5400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Банан</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EB16E6">
              <w:rPr>
                <w:rFonts w:ascii="Sylfaen" w:hAnsi="Sylfaen" w:cs="Sylfaen"/>
                <w:sz w:val="16"/>
                <w:szCs w:val="16"/>
              </w:rPr>
              <w:t>Желто-зеленый</w:t>
            </w:r>
            <w:r w:rsidRPr="00EB16E6">
              <w:rPr>
                <w:rFonts w:ascii="Arial" w:hAnsi="Arial" w:cs="Arial"/>
                <w:sz w:val="16"/>
                <w:szCs w:val="16"/>
              </w:rPr>
              <w:t>/</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хаки</w:t>
            </w:r>
            <w:r w:rsidRPr="00EB16E6">
              <w:rPr>
                <w:rFonts w:ascii="Arial" w:hAnsi="Arial" w:cs="Arial"/>
                <w:sz w:val="16"/>
                <w:szCs w:val="16"/>
              </w:rPr>
              <w:t>,</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много</w:t>
            </w:r>
            <w:r w:rsidRPr="00EB16E6">
              <w:rPr>
                <w:rFonts w:ascii="Arial" w:hAnsi="Arial" w:cs="Arial"/>
                <w:sz w:val="16"/>
                <w:szCs w:val="16"/>
              </w:rPr>
              <w:t xml:space="preserve"> </w:t>
            </w:r>
            <w:r w:rsidRPr="00EB16E6">
              <w:rPr>
                <w:rFonts w:ascii="Sylfaen" w:hAnsi="Sylfaen" w:cs="Sylfaen"/>
                <w:sz w:val="16"/>
                <w:szCs w:val="16"/>
              </w:rPr>
              <w:t>зрелый</w:t>
            </w:r>
            <w:r w:rsidRPr="00EB16E6">
              <w:rPr>
                <w:rFonts w:ascii="Arial" w:hAnsi="Arial" w:cs="Arial"/>
                <w:sz w:val="16"/>
                <w:szCs w:val="16"/>
              </w:rPr>
              <w:t>/</w:t>
            </w:r>
            <w:r w:rsidRPr="00EB16E6">
              <w:rPr>
                <w:rFonts w:ascii="Sylfaen" w:hAnsi="Sylfaen" w:cs="Sylfaen"/>
                <w:sz w:val="16"/>
                <w:szCs w:val="16"/>
              </w:rPr>
              <w:t>рождаемость</w:t>
            </w:r>
            <w:r w:rsidRPr="00EB16E6">
              <w:rPr>
                <w:rFonts w:ascii="Arial" w:hAnsi="Arial" w:cs="Arial"/>
                <w:sz w:val="16"/>
                <w:szCs w:val="16"/>
              </w:rPr>
              <w:t>II:</w:t>
            </w:r>
            <w:r w:rsidRPr="00EB16E6">
              <w:rPr>
                <w:rFonts w:ascii="Sylfaen" w:hAnsi="Sylfaen" w:cs="Sylfaen"/>
                <w:sz w:val="16"/>
                <w:szCs w:val="16"/>
              </w:rPr>
              <w:t>группа</w:t>
            </w:r>
            <w:r w:rsidRPr="00EB16E6">
              <w:rPr>
                <w:rFonts w:ascii="GHEA Grapalat" w:hAnsi="GHEA Grapalat"/>
                <w:sz w:val="16"/>
                <w:szCs w:val="16"/>
              </w:rPr>
              <w:t>(15-</w:t>
            </w:r>
            <w:r w:rsidRPr="00EB16E6">
              <w:rPr>
                <w:rFonts w:ascii="Sylfaen" w:hAnsi="Sylfaen" w:cs="Sylfaen"/>
                <w:sz w:val="16"/>
                <w:szCs w:val="16"/>
              </w:rPr>
              <w:t>от</w:t>
            </w:r>
            <w:r w:rsidRPr="00EB16E6">
              <w:rPr>
                <w:rFonts w:ascii="Arial" w:hAnsi="Arial" w:cs="Arial"/>
                <w:sz w:val="16"/>
                <w:szCs w:val="16"/>
              </w:rPr>
              <w:t>-17:00</w:t>
            </w:r>
            <w:r w:rsidRPr="00EB16E6">
              <w:rPr>
                <w:rFonts w:ascii="Sylfaen" w:hAnsi="Sylfaen" w:cs="Sylfaen"/>
                <w:sz w:val="16"/>
                <w:szCs w:val="16"/>
              </w:rPr>
              <w:t>см</w:t>
            </w:r>
            <w:r w:rsidRPr="00EB16E6">
              <w:rPr>
                <w:rFonts w:ascii="Arial" w:hAnsi="Arial" w:cs="Arial"/>
                <w:sz w:val="16"/>
                <w:szCs w:val="16"/>
              </w:rPr>
              <w:t xml:space="preserve"> </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меньше</w:t>
            </w:r>
            <w:r w:rsidRPr="00EB16E6">
              <w:rPr>
                <w:rFonts w:ascii="Arial" w:hAnsi="Arial" w:cs="Arial"/>
                <w:sz w:val="16"/>
                <w:szCs w:val="16"/>
              </w:rPr>
              <w:t>),</w:t>
            </w:r>
            <w:r w:rsidRPr="00EB16E6">
              <w:rPr>
                <w:rFonts w:ascii="Sylfaen" w:hAnsi="Sylfaen" w:cs="Sylfaen"/>
                <w:sz w:val="16"/>
                <w:szCs w:val="16"/>
              </w:rPr>
              <w:t>свежий</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черный</w:t>
            </w:r>
            <w:r w:rsidRPr="00EB16E6">
              <w:rPr>
                <w:rFonts w:ascii="Arial" w:hAnsi="Arial" w:cs="Arial"/>
                <w:sz w:val="16"/>
                <w:szCs w:val="16"/>
              </w:rPr>
              <w:t xml:space="preserve"> </w:t>
            </w:r>
            <w:r w:rsidRPr="00EB16E6">
              <w:rPr>
                <w:rFonts w:ascii="Sylfaen" w:hAnsi="Sylfaen" w:cs="Sylfaen"/>
                <w:sz w:val="16"/>
                <w:szCs w:val="16"/>
              </w:rPr>
              <w:t>следы</w:t>
            </w:r>
            <w:r w:rsidRPr="00EB16E6">
              <w:rPr>
                <w:rFonts w:ascii="Arial" w:hAnsi="Arial" w:cs="Arial"/>
                <w:sz w:val="16"/>
                <w:szCs w:val="16"/>
              </w:rPr>
              <w:t>,</w:t>
            </w:r>
            <w:r w:rsidRPr="00EB16E6">
              <w:rPr>
                <w:rFonts w:ascii="Sylfaen" w:hAnsi="Sylfaen" w:cs="Sylfaen"/>
                <w:sz w:val="16"/>
                <w:szCs w:val="16"/>
              </w:rPr>
              <w:t>чистый</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механический</w:t>
            </w:r>
            <w:r w:rsidRPr="00EB16E6">
              <w:rPr>
                <w:rFonts w:ascii="GHEA Grapalat" w:hAnsi="GHEA Grapalat"/>
                <w:sz w:val="16"/>
                <w:szCs w:val="16"/>
              </w:rPr>
              <w:t xml:space="preserve"> </w:t>
            </w:r>
            <w:r w:rsidRPr="00EB16E6">
              <w:rPr>
                <w:rFonts w:ascii="Sylfaen" w:hAnsi="Sylfaen" w:cs="Sylfaen"/>
                <w:sz w:val="16"/>
                <w:szCs w:val="16"/>
              </w:rPr>
              <w:t>травмы</w:t>
            </w:r>
            <w:r w:rsidRPr="00EB16E6">
              <w:rPr>
                <w:rFonts w:ascii="Arial" w:hAnsi="Arial" w:cs="Arial"/>
                <w:sz w:val="16"/>
                <w:szCs w:val="16"/>
              </w:rPr>
              <w:t xml:space="preserve"> </w:t>
            </w:r>
            <w:r w:rsidRPr="00EB16E6">
              <w:rPr>
                <w:rFonts w:ascii="Sylfaen" w:hAnsi="Sylfaen" w:cs="Sylfaen"/>
                <w:sz w:val="16"/>
                <w:szCs w:val="16"/>
              </w:rPr>
              <w:t>и:</w:t>
            </w:r>
            <w:r w:rsidRPr="00EB16E6">
              <w:rPr>
                <w:rFonts w:ascii="Arial" w:hAnsi="Arial" w:cs="Arial"/>
                <w:sz w:val="16"/>
                <w:szCs w:val="16"/>
              </w:rPr>
              <w:t xml:space="preserve"> </w:t>
            </w:r>
            <w:r w:rsidRPr="00EB16E6">
              <w:rPr>
                <w:rFonts w:ascii="Sylfaen" w:hAnsi="Sylfaen" w:cs="Sylfaen"/>
                <w:sz w:val="16"/>
                <w:szCs w:val="16"/>
              </w:rPr>
              <w:t>болезни</w:t>
            </w:r>
            <w:r w:rsidRPr="00EB16E6">
              <w:rPr>
                <w:rFonts w:ascii="Arial" w:hAnsi="Arial" w:cs="Arial"/>
                <w:sz w:val="16"/>
                <w:szCs w:val="16"/>
              </w:rPr>
              <w:t>,</w:t>
            </w:r>
            <w:r w:rsidRPr="00EB16E6">
              <w:rPr>
                <w:rFonts w:ascii="GHEA Grapalat" w:hAnsi="GHEA Grapalat"/>
                <w:sz w:val="16"/>
                <w:szCs w:val="16"/>
              </w:rPr>
              <w:t xml:space="preserve"> </w:t>
            </w:r>
            <w:r w:rsidRPr="00EB16E6">
              <w:rPr>
                <w:rFonts w:ascii="Sylfaen" w:hAnsi="Sylfaen" w:cs="Sylfaen"/>
                <w:sz w:val="16"/>
                <w:szCs w:val="16"/>
              </w:rPr>
              <w:t>ГОСТ:</w:t>
            </w:r>
            <w:r w:rsidRPr="00EB16E6">
              <w:rPr>
                <w:rFonts w:ascii="Arial" w:hAnsi="Arial" w:cs="Arial"/>
                <w:sz w:val="16"/>
                <w:szCs w:val="16"/>
              </w:rPr>
              <w:t xml:space="preserve"> </w:t>
            </w:r>
            <w:r w:rsidRPr="00EB16E6">
              <w:rPr>
                <w:rFonts w:ascii="Sylfaen" w:hAnsi="Sylfaen" w:cs="Sylfaen"/>
                <w:sz w:val="16"/>
                <w:szCs w:val="16"/>
              </w:rPr>
              <w:t>Р:</w:t>
            </w:r>
            <w:r w:rsidRPr="00EB16E6">
              <w:rPr>
                <w:rFonts w:ascii="Arial" w:hAnsi="Arial" w:cs="Arial"/>
                <w:sz w:val="16"/>
                <w:szCs w:val="16"/>
              </w:rPr>
              <w:t>51603-2000</w:t>
            </w:r>
            <w:r w:rsidRPr="00EB16E6">
              <w:rPr>
                <w:rFonts w:ascii="Tahoma" w:hAnsi="Tahoma" w:cs="Tahoma"/>
                <w:sz w:val="16"/>
                <w:szCs w:val="16"/>
              </w:rPr>
              <w:t>.</w:t>
            </w:r>
            <w:r w:rsidRPr="00EB16E6">
              <w:rPr>
                <w:rFonts w:ascii="GHEA Grapalat" w:hAnsi="GHEA Grapalat"/>
                <w:sz w:val="16"/>
                <w:szCs w:val="16"/>
              </w:rPr>
              <w:t xml:space="preserve"> </w:t>
            </w:r>
            <w:r w:rsidRPr="00EB16E6">
              <w:rPr>
                <w:rFonts w:ascii="GHEA Grapalat" w:hAnsi="GHEA Grapalat"/>
                <w:sz w:val="16"/>
                <w:szCs w:val="16"/>
              </w:rPr>
              <w:br/>
            </w:r>
            <w:r w:rsidRPr="00EB16E6">
              <w:rPr>
                <w:rFonts w:ascii="Sylfaen" w:hAnsi="Sylfaen" w:cs="Sylfaen"/>
                <w:sz w:val="16"/>
                <w:szCs w:val="16"/>
              </w:rPr>
              <w:t>Безопасность:</w:t>
            </w:r>
            <w:r w:rsidRPr="00EB16E6">
              <w:rPr>
                <w:rFonts w:ascii="Arial" w:hAnsi="Arial" w:cs="Arial"/>
                <w:sz w:val="16"/>
                <w:szCs w:val="16"/>
              </w:rPr>
              <w:t xml:space="preserve"> </w:t>
            </w:r>
            <w:r w:rsidRPr="00EB16E6">
              <w:rPr>
                <w:rFonts w:ascii="Sylfaen" w:hAnsi="Sylfaen" w:cs="Sylfaen"/>
                <w:sz w:val="16"/>
                <w:szCs w:val="16"/>
              </w:rPr>
              <w:t>в соответствии с</w:t>
            </w:r>
            <w:r w:rsidRPr="00EB16E6">
              <w:rPr>
                <w:rFonts w:ascii="Arial" w:hAnsi="Arial" w:cs="Arial"/>
                <w:sz w:val="16"/>
                <w:szCs w:val="16"/>
              </w:rPr>
              <w:t xml:space="preserve"> </w:t>
            </w:r>
            <w:r w:rsidRPr="00EB16E6">
              <w:rPr>
                <w:rFonts w:ascii="Sylfaen" w:hAnsi="Sylfaen" w:cs="Sylfaen"/>
                <w:sz w:val="16"/>
                <w:szCs w:val="16"/>
              </w:rPr>
              <w:t>РА:</w:t>
            </w:r>
            <w:r w:rsidRPr="00EB16E6">
              <w:rPr>
                <w:rFonts w:ascii="Arial" w:hAnsi="Arial" w:cs="Arial"/>
                <w:sz w:val="16"/>
                <w:szCs w:val="16"/>
              </w:rPr>
              <w:t xml:space="preserve"> </w:t>
            </w:r>
            <w:r w:rsidRPr="00EB16E6">
              <w:rPr>
                <w:rFonts w:ascii="Sylfaen" w:hAnsi="Sylfaen" w:cs="Sylfaen"/>
                <w:sz w:val="16"/>
                <w:szCs w:val="16"/>
              </w:rPr>
              <w:t>правительства</w:t>
            </w:r>
            <w:r w:rsidRPr="00EB16E6">
              <w:rPr>
                <w:rFonts w:ascii="Arial" w:hAnsi="Arial" w:cs="Arial"/>
                <w:sz w:val="16"/>
                <w:szCs w:val="16"/>
              </w:rPr>
              <w:t>2006 г.</w:t>
            </w:r>
            <w:r w:rsidRPr="00EB16E6">
              <w:rPr>
                <w:rFonts w:ascii="Sylfaen" w:hAnsi="Sylfaen" w:cs="Sylfaen"/>
                <w:sz w:val="16"/>
                <w:szCs w:val="16"/>
              </w:rPr>
              <w:t>тот</w:t>
            </w:r>
            <w:r w:rsidRPr="00EB16E6">
              <w:rPr>
                <w:rFonts w:ascii="Arial" w:hAnsi="Arial" w:cs="Arial"/>
                <w:sz w:val="16"/>
                <w:szCs w:val="16"/>
              </w:rPr>
              <w:t>.</w:t>
            </w:r>
            <w:r w:rsidRPr="00EB16E6">
              <w:rPr>
                <w:rFonts w:ascii="Sylfaen" w:hAnsi="Sylfaen" w:cs="Sylfaen"/>
                <w:sz w:val="16"/>
                <w:szCs w:val="16"/>
              </w:rPr>
              <w:t>Декабрь</w:t>
            </w:r>
            <w:r w:rsidRPr="00EB16E6">
              <w:rPr>
                <w:rFonts w:ascii="Arial" w:hAnsi="Arial" w:cs="Arial"/>
                <w:sz w:val="16"/>
                <w:szCs w:val="16"/>
              </w:rPr>
              <w:t>21-</w:t>
            </w:r>
            <w:r w:rsidRPr="00EB16E6">
              <w:rPr>
                <w:rFonts w:ascii="Sylfaen" w:hAnsi="Sylfaen" w:cs="Sylfaen"/>
                <w:sz w:val="16"/>
                <w:szCs w:val="16"/>
              </w:rPr>
              <w:t>в:</w:t>
            </w:r>
            <w:r w:rsidRPr="00EB16E6">
              <w:rPr>
                <w:rFonts w:ascii="Arial" w:hAnsi="Arial" w:cs="Arial"/>
                <w:sz w:val="16"/>
                <w:szCs w:val="16"/>
              </w:rPr>
              <w:t>N 1913-</w:t>
            </w:r>
            <w:r w:rsidRPr="00EB16E6">
              <w:rPr>
                <w:rFonts w:ascii="Sylfaen" w:hAnsi="Sylfaen" w:cs="Sylfaen"/>
                <w:sz w:val="16"/>
                <w:szCs w:val="16"/>
              </w:rPr>
              <w:t>Н:</w:t>
            </w:r>
            <w:r w:rsidRPr="00EB16E6">
              <w:rPr>
                <w:rFonts w:ascii="GHEA Grapalat" w:hAnsi="GHEA Grapalat"/>
                <w:sz w:val="16"/>
                <w:szCs w:val="16"/>
              </w:rPr>
              <w:t xml:space="preserve"> </w:t>
            </w:r>
            <w:r w:rsidRPr="00EB16E6">
              <w:rPr>
                <w:rFonts w:ascii="Sylfaen" w:hAnsi="Sylfaen" w:cs="Sylfaen"/>
                <w:sz w:val="16"/>
                <w:szCs w:val="16"/>
              </w:rPr>
              <w:t>по решению</w:t>
            </w:r>
            <w:r w:rsidRPr="00EB16E6">
              <w:rPr>
                <w:rFonts w:ascii="Arial" w:hAnsi="Arial" w:cs="Arial"/>
                <w:sz w:val="16"/>
                <w:szCs w:val="16"/>
              </w:rPr>
              <w:t xml:space="preserve"> </w:t>
            </w:r>
            <w:r w:rsidRPr="00EB16E6">
              <w:rPr>
                <w:rFonts w:ascii="Sylfaen" w:hAnsi="Sylfaen" w:cs="Sylfaen"/>
                <w:sz w:val="16"/>
                <w:szCs w:val="16"/>
              </w:rPr>
              <w:t>одобренный</w:t>
            </w:r>
            <w:r w:rsidRPr="00EB16E6">
              <w:rPr>
                <w:rFonts w:ascii="Arial" w:hAnsi="Arial" w:cs="Arial"/>
                <w:sz w:val="16"/>
                <w:szCs w:val="16"/>
              </w:rPr>
              <w:t>"</w:t>
            </w:r>
            <w:r w:rsidRPr="00EB16E6">
              <w:rPr>
                <w:rFonts w:ascii="Sylfaen" w:hAnsi="Sylfaen" w:cs="Sylfaen"/>
                <w:sz w:val="16"/>
                <w:szCs w:val="16"/>
              </w:rPr>
              <w:t>Свежий</w:t>
            </w:r>
            <w:r w:rsidRPr="00EB16E6">
              <w:rPr>
                <w:rFonts w:ascii="Arial" w:hAnsi="Arial" w:cs="Arial"/>
                <w:sz w:val="16"/>
                <w:szCs w:val="16"/>
              </w:rPr>
              <w:t xml:space="preserve"> </w:t>
            </w:r>
            <w:r w:rsidRPr="00EB16E6">
              <w:rPr>
                <w:rFonts w:ascii="Sylfaen" w:hAnsi="Sylfaen" w:cs="Sylfaen"/>
                <w:sz w:val="16"/>
                <w:szCs w:val="16"/>
              </w:rPr>
              <w:t>фрукты</w:t>
            </w:r>
            <w:r w:rsidRPr="00EB16E6">
              <w:rPr>
                <w:rFonts w:ascii="Arial" w:hAnsi="Arial" w:cs="Arial"/>
                <w:sz w:val="16"/>
                <w:szCs w:val="16"/>
              </w:rPr>
              <w:t>-</w:t>
            </w:r>
            <w:r w:rsidRPr="00EB16E6">
              <w:rPr>
                <w:rFonts w:ascii="Sylfaen" w:hAnsi="Sylfaen" w:cs="Sylfaen"/>
                <w:sz w:val="16"/>
                <w:szCs w:val="16"/>
              </w:rPr>
              <w:t>овощей</w:t>
            </w:r>
            <w:r w:rsidRPr="00EB16E6">
              <w:rPr>
                <w:rFonts w:ascii="Arial" w:hAnsi="Arial" w:cs="Arial"/>
                <w:sz w:val="16"/>
                <w:szCs w:val="16"/>
              </w:rPr>
              <w:t xml:space="preserve"> </w:t>
            </w:r>
            <w:r w:rsidRPr="00EB16E6">
              <w:rPr>
                <w:rFonts w:ascii="Sylfaen" w:hAnsi="Sylfaen" w:cs="Sylfaen"/>
                <w:sz w:val="16"/>
                <w:szCs w:val="16"/>
              </w:rPr>
              <w:t>технический</w:t>
            </w:r>
            <w:r w:rsidRPr="00EB16E6">
              <w:rPr>
                <w:rFonts w:ascii="Arial" w:hAnsi="Arial" w:cs="Arial"/>
                <w:sz w:val="16"/>
                <w:szCs w:val="16"/>
              </w:rPr>
              <w:t xml:space="preserve"> </w:t>
            </w:r>
            <w:r w:rsidRPr="00EB16E6">
              <w:rPr>
                <w:rFonts w:ascii="Sylfaen" w:hAnsi="Sylfaen" w:cs="Sylfaen"/>
                <w:sz w:val="16"/>
                <w:szCs w:val="16"/>
              </w:rPr>
              <w:t>регламента</w:t>
            </w:r>
            <w:r w:rsidRPr="00EB16E6">
              <w:rPr>
                <w:rFonts w:ascii="Arial" w:hAnsi="Arial" w:cs="Arial"/>
                <w:sz w:val="16"/>
                <w:szCs w:val="16"/>
              </w:rPr>
              <w:t>»</w:t>
            </w:r>
            <w:r w:rsidRPr="00EB16E6">
              <w:rPr>
                <w:rFonts w:ascii="Sylfaen" w:hAnsi="Sylfaen" w:cs="Sylfaen"/>
                <w:sz w:val="16"/>
                <w:szCs w:val="16"/>
              </w:rPr>
              <w:t>и:</w:t>
            </w:r>
            <w:r w:rsidRPr="00EB16E6">
              <w:rPr>
                <w:rFonts w:ascii="GHEA Grapalat" w:hAnsi="GHEA Grapalat"/>
                <w:sz w:val="16"/>
                <w:szCs w:val="16"/>
              </w:rPr>
              <w:t>"</w:t>
            </w:r>
            <w:r w:rsidRPr="00EB16E6">
              <w:rPr>
                <w:rFonts w:ascii="Sylfaen" w:hAnsi="Sylfaen" w:cs="Sylfaen"/>
                <w:sz w:val="16"/>
                <w:szCs w:val="16"/>
              </w:rPr>
              <w:t>Еда</w:t>
            </w:r>
            <w:r w:rsidRPr="00EB16E6">
              <w:rPr>
                <w:rFonts w:ascii="Arial" w:hAnsi="Arial" w:cs="Arial"/>
                <w:sz w:val="16"/>
                <w:szCs w:val="16"/>
              </w:rPr>
              <w:t xml:space="preserve"> </w:t>
            </w:r>
            <w:r w:rsidRPr="00EB16E6">
              <w:rPr>
                <w:rFonts w:ascii="Sylfaen" w:hAnsi="Sylfaen" w:cs="Sylfaen"/>
                <w:sz w:val="16"/>
                <w:szCs w:val="16"/>
              </w:rPr>
              <w:t>безопасность</w:t>
            </w:r>
            <w:r w:rsidRPr="00EB16E6">
              <w:rPr>
                <w:rFonts w:ascii="Arial" w:hAnsi="Arial" w:cs="Arial"/>
                <w:sz w:val="16"/>
                <w:szCs w:val="16"/>
              </w:rPr>
              <w:t xml:space="preserve"> </w:t>
            </w:r>
            <w:r w:rsidRPr="00EB16E6">
              <w:rPr>
                <w:rFonts w:ascii="Sylfaen" w:hAnsi="Sylfaen" w:cs="Sylfaen"/>
                <w:sz w:val="16"/>
                <w:szCs w:val="16"/>
              </w:rPr>
              <w:t>о</w:t>
            </w:r>
            <w:r w:rsidRPr="00EB16E6">
              <w:rPr>
                <w:rFonts w:ascii="Arial" w:hAnsi="Arial" w:cs="Arial"/>
                <w:sz w:val="16"/>
                <w:szCs w:val="16"/>
              </w:rPr>
              <w:t>»</w:t>
            </w:r>
            <w:r w:rsidRPr="00EB16E6">
              <w:rPr>
                <w:rFonts w:ascii="Sylfaen" w:hAnsi="Sylfaen" w:cs="Sylfaen"/>
                <w:sz w:val="16"/>
                <w:szCs w:val="16"/>
              </w:rPr>
              <w:t>РА:</w:t>
            </w:r>
            <w:r w:rsidRPr="00EB16E6">
              <w:rPr>
                <w:rFonts w:ascii="Arial" w:hAnsi="Arial" w:cs="Arial"/>
                <w:sz w:val="16"/>
                <w:szCs w:val="16"/>
              </w:rPr>
              <w:t xml:space="preserve"> </w:t>
            </w:r>
            <w:r w:rsidRPr="00EB16E6">
              <w:rPr>
                <w:rFonts w:ascii="Sylfaen" w:hAnsi="Sylfaen" w:cs="Sylfaen"/>
                <w:sz w:val="16"/>
                <w:szCs w:val="16"/>
              </w:rPr>
              <w:t>закона</w:t>
            </w:r>
            <w:r w:rsidRPr="00EB16E6">
              <w:rPr>
                <w:rFonts w:ascii="Arial" w:hAnsi="Arial" w:cs="Arial"/>
                <w:sz w:val="16"/>
                <w:szCs w:val="16"/>
              </w:rPr>
              <w:t>9-</w:t>
            </w:r>
            <w:r w:rsidRPr="00EB16E6">
              <w:rPr>
                <w:rFonts w:ascii="Sylfaen" w:hAnsi="Sylfaen" w:cs="Sylfaen"/>
                <w:sz w:val="16"/>
                <w:szCs w:val="16"/>
              </w:rPr>
              <w:t>й</w:t>
            </w:r>
            <w:r w:rsidRPr="00EB16E6">
              <w:rPr>
                <w:rFonts w:ascii="Arial" w:hAnsi="Arial" w:cs="Arial"/>
                <w:sz w:val="16"/>
                <w:szCs w:val="16"/>
              </w:rPr>
              <w:t xml:space="preserve"> </w:t>
            </w:r>
            <w:r w:rsidRPr="00EB16E6">
              <w:rPr>
                <w:rFonts w:ascii="Sylfaen" w:hAnsi="Sylfaen" w:cs="Sylfaen"/>
                <w:sz w:val="16"/>
                <w:szCs w:val="16"/>
              </w:rPr>
              <w:t>статьи</w:t>
            </w:r>
            <w:r w:rsidRPr="00EB16E6">
              <w:rPr>
                <w:rFonts w:ascii="Arial" w:hAnsi="Arial" w:cs="Arial"/>
                <w:sz w:val="16"/>
                <w:szCs w:val="16"/>
              </w:rPr>
              <w:t>:</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600</w:t>
            </w:r>
          </w:p>
        </w:tc>
        <w:tc>
          <w:tcPr>
            <w:tcW w:w="1060" w:type="dxa"/>
          </w:tcPr>
          <w:p w:rsidR="003F0075" w:rsidRPr="00971B0F" w:rsidRDefault="003F0075" w:rsidP="003F0075">
            <w:pPr>
              <w:rPr>
                <w:sz w:val="20"/>
                <w:szCs w:val="20"/>
              </w:rPr>
            </w:pPr>
            <w:r w:rsidRPr="00971B0F">
              <w:rPr>
                <w:sz w:val="20"/>
                <w:szCs w:val="20"/>
              </w:rPr>
              <w:t>10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6000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262626"/>
                <w:sz w:val="20"/>
                <w:szCs w:val="20"/>
              </w:rPr>
              <w:t>Шоколад</w:t>
            </w:r>
            <w:r w:rsidRPr="001858AB">
              <w:rPr>
                <w:rFonts w:ascii="Calibri" w:hAnsi="Calibri"/>
                <w:color w:val="262626"/>
                <w:sz w:val="20"/>
                <w:szCs w:val="20"/>
              </w:rPr>
              <w:t xml:space="preserve"> </w:t>
            </w:r>
            <w:r w:rsidRPr="001858AB">
              <w:rPr>
                <w:rFonts w:ascii="Sylfaen" w:hAnsi="Sylfaen" w:cs="Sylfaen"/>
                <w:color w:val="262626"/>
                <w:sz w:val="20"/>
                <w:szCs w:val="20"/>
              </w:rPr>
              <w:t>крем</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485D90" w:rsidRDefault="003F0075" w:rsidP="003F0075">
            <w:pPr>
              <w:rPr>
                <w:rFonts w:ascii="GHEA Grapalat" w:hAnsi="GHEA Grapalat"/>
                <w:sz w:val="18"/>
                <w:szCs w:val="18"/>
                <w:lang w:val="hy-AM"/>
              </w:rPr>
            </w:pPr>
            <w:r w:rsidRPr="006F3F91">
              <w:rPr>
                <w:rFonts w:ascii="GHEA Grapalat" w:hAnsi="GHEA Grapalat"/>
                <w:sz w:val="18"/>
                <w:szCs w:val="18"/>
              </w:rPr>
              <w:t>Шоколадные изделия:</w:t>
            </w:r>
          </w:p>
          <w:p w:rsidR="003F0075" w:rsidRPr="000F1797" w:rsidRDefault="003F0075" w:rsidP="003F0075">
            <w:pPr>
              <w:jc w:val="center"/>
              <w:rPr>
                <w:rFonts w:ascii="GHEA Grapalat" w:hAnsi="GHEA Grapalat"/>
                <w:sz w:val="18"/>
                <w:szCs w:val="18"/>
                <w:lang w:val="hy-AM"/>
              </w:rPr>
            </w:pPr>
            <w:r w:rsidRPr="00485D90">
              <w:rPr>
                <w:rFonts w:ascii="GHEA Grapalat" w:hAnsi="GHEA Grapalat"/>
                <w:sz w:val="18"/>
                <w:szCs w:val="18"/>
                <w:lang w:val="hy-AM"/>
              </w:rPr>
              <w:t>В составе: сахар, растительное масло, фундук, молоко сухое обезжиренное, какао-порошок обезжиренный. В порции 15 г не менее</w:t>
            </w:r>
          </w:p>
          <w:p w:rsidR="003F0075" w:rsidRPr="00485D90" w:rsidRDefault="003F0075" w:rsidP="003F0075">
            <w:pPr>
              <w:jc w:val="center"/>
              <w:rPr>
                <w:rFonts w:ascii="GHEA Grapalat" w:hAnsi="GHEA Grapalat"/>
                <w:sz w:val="18"/>
                <w:szCs w:val="18"/>
                <w:lang w:val="hy-AM"/>
              </w:rPr>
            </w:pPr>
            <w:r w:rsidRPr="00485D90">
              <w:rPr>
                <w:rFonts w:ascii="GHEA Grapalat" w:hAnsi="GHEA Grapalat"/>
                <w:sz w:val="18"/>
                <w:szCs w:val="18"/>
                <w:lang w:val="hy-AM"/>
              </w:rPr>
              <w:t>337 кДж/80 ккал.</w:t>
            </w:r>
          </w:p>
          <w:p w:rsidR="003F0075" w:rsidRPr="00485D90" w:rsidRDefault="003F0075" w:rsidP="003F0075">
            <w:pPr>
              <w:jc w:val="center"/>
              <w:rPr>
                <w:rFonts w:ascii="Arial Armenian" w:hAnsi="Arial Armenian"/>
                <w:sz w:val="18"/>
                <w:szCs w:val="18"/>
                <w:lang w:val="hy-AM"/>
              </w:rPr>
            </w:pPr>
            <w:r w:rsidRPr="00485D90">
              <w:rPr>
                <w:rFonts w:ascii="GHEA Grapalat" w:hAnsi="GHEA Grapalat"/>
                <w:sz w:val="18"/>
                <w:szCs w:val="18"/>
                <w:lang w:val="hy-AM"/>
              </w:rPr>
              <w:t>упаковано в стеклянную тару</w:t>
            </w:r>
            <w:r w:rsidRPr="00485D90">
              <w:rPr>
                <w:rFonts w:ascii="Arial Armenian" w:hAnsi="Arial Armenian"/>
                <w:sz w:val="18"/>
                <w:szCs w:val="18"/>
                <w:lang w:val="hy-AM"/>
              </w:rPr>
              <w:t>:</w:t>
            </w:r>
          </w:p>
          <w:p w:rsidR="003F0075" w:rsidRPr="006F3F91" w:rsidRDefault="003F0075" w:rsidP="003F0075">
            <w:pPr>
              <w:rPr>
                <w:rFonts w:ascii="GHEA Grapalat" w:hAnsi="GHEA Grapalat" w:cs="Calibri"/>
                <w:sz w:val="14"/>
                <w:szCs w:val="14"/>
                <w:lang w:val="hy-AM"/>
              </w:rPr>
            </w:pPr>
            <w:r w:rsidRPr="006F3F91">
              <w:rPr>
                <w:rFonts w:ascii="GHEA Grapalat" w:hAnsi="GHEA Grapalat"/>
                <w:sz w:val="18"/>
                <w:szCs w:val="18"/>
                <w:lang w:val="hy-AM"/>
              </w:rPr>
              <w:t>МТК 022/2011 О маркировке пищевой продукции</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коробка</w:t>
            </w:r>
          </w:p>
        </w:tc>
        <w:tc>
          <w:tcPr>
            <w:tcW w:w="783" w:type="dxa"/>
          </w:tcPr>
          <w:p w:rsidR="003F0075" w:rsidRPr="00971B0F" w:rsidRDefault="003F0075" w:rsidP="003F0075">
            <w:pPr>
              <w:rPr>
                <w:sz w:val="20"/>
                <w:szCs w:val="20"/>
              </w:rPr>
            </w:pPr>
            <w:r w:rsidRPr="00971B0F">
              <w:rPr>
                <w:sz w:val="20"/>
                <w:szCs w:val="20"/>
              </w:rPr>
              <w:t>750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15000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jc w:val="center"/>
              <w:rPr>
                <w:rFonts w:ascii="GHEA Grapalat" w:hAnsi="GHEA Grapalat" w:cs="Calibri"/>
                <w:sz w:val="20"/>
                <w:szCs w:val="20"/>
              </w:rPr>
            </w:pPr>
            <w:r w:rsidRPr="001858AB">
              <w:rPr>
                <w:rFonts w:ascii="Sylfaen" w:hAnsi="Sylfaen" w:cs="Sylfaen"/>
                <w:color w:val="000000"/>
                <w:sz w:val="20"/>
                <w:szCs w:val="20"/>
              </w:rPr>
              <w:t>Баклажан</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rPr>
                <w:rFonts w:ascii="GHEA Grapalat" w:hAnsi="GHEA Grapalat" w:cs="Calibri"/>
                <w:sz w:val="14"/>
                <w:szCs w:val="14"/>
              </w:rPr>
            </w:pPr>
            <w:r>
              <w:rPr>
                <w:rFonts w:ascii="GHEA Grapalat" w:hAnsi="GHEA Grapalat" w:cs="Calibri"/>
                <w:sz w:val="14"/>
                <w:szCs w:val="14"/>
              </w:rPr>
              <w:t>Баклажаны свежие. Безопасность согласно статье 9 Закона РА «О гигиенических нормативах и безопасности пищевых продуктов» N 2-III-4.9-01-2010.</w:t>
            </w:r>
            <w:r w:rsidRPr="000A2362">
              <w:rPr>
                <w:rFonts w:ascii="GHEA Grapalat" w:hAnsi="GHEA Grapalat" w:cs="Calibri"/>
                <w:color w:val="FF0000"/>
                <w:sz w:val="14"/>
                <w:szCs w:val="14"/>
              </w:rPr>
              <w:t>Сезонный</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1500</w:t>
            </w:r>
          </w:p>
        </w:tc>
        <w:tc>
          <w:tcPr>
            <w:tcW w:w="1060" w:type="dxa"/>
          </w:tcPr>
          <w:p w:rsidR="003F0075" w:rsidRPr="00971B0F" w:rsidRDefault="003F0075" w:rsidP="003F0075">
            <w:pPr>
              <w:rPr>
                <w:sz w:val="20"/>
                <w:szCs w:val="20"/>
              </w:rPr>
            </w:pPr>
            <w:r w:rsidRPr="00971B0F">
              <w:rPr>
                <w:sz w:val="20"/>
                <w:szCs w:val="20"/>
              </w:rPr>
              <w:t>1</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1500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3F0075" w:rsidRPr="005C1660" w:rsidTr="00814657">
        <w:trPr>
          <w:trHeight w:val="246"/>
        </w:trPr>
        <w:tc>
          <w:tcPr>
            <w:tcW w:w="704" w:type="dxa"/>
            <w:vAlign w:val="bottom"/>
          </w:tcPr>
          <w:p w:rsidR="003F0075" w:rsidRPr="00995EFE" w:rsidRDefault="003F0075" w:rsidP="003F0075">
            <w:pPr>
              <w:pStyle w:val="aff3"/>
              <w:numPr>
                <w:ilvl w:val="0"/>
                <w:numId w:val="50"/>
              </w:numPr>
              <w:jc w:val="right"/>
              <w:rPr>
                <w:rFonts w:ascii="Arial Armenian" w:hAnsi="Arial Armenian" w:cs="Calibri"/>
                <w:color w:val="000000"/>
                <w:sz w:val="20"/>
                <w:szCs w:val="20"/>
              </w:rPr>
            </w:pPr>
          </w:p>
        </w:tc>
        <w:tc>
          <w:tcPr>
            <w:tcW w:w="1559" w:type="dxa"/>
            <w:vAlign w:val="bottom"/>
          </w:tcPr>
          <w:p w:rsidR="003F0075" w:rsidRPr="001858AB" w:rsidRDefault="003F0075" w:rsidP="003F0075">
            <w:pPr>
              <w:rPr>
                <w:rFonts w:ascii="GHEA Grapalat" w:hAnsi="GHEA Grapalat" w:cs="Calibri"/>
                <w:sz w:val="20"/>
                <w:szCs w:val="20"/>
              </w:rPr>
            </w:pPr>
            <w:r w:rsidRPr="001858AB">
              <w:rPr>
                <w:rFonts w:ascii="Sylfaen" w:hAnsi="Sylfaen" w:cs="Sylfaen"/>
                <w:color w:val="000000"/>
                <w:sz w:val="20"/>
                <w:szCs w:val="20"/>
              </w:rPr>
              <w:t>Мандарин</w:t>
            </w:r>
          </w:p>
        </w:tc>
        <w:tc>
          <w:tcPr>
            <w:tcW w:w="1134" w:type="dxa"/>
            <w:vAlign w:val="center"/>
          </w:tcPr>
          <w:p w:rsidR="003F0075" w:rsidRPr="0062086F" w:rsidRDefault="003F0075" w:rsidP="003F0075">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F0075" w:rsidRPr="0062086F" w:rsidRDefault="003F0075" w:rsidP="003F0075">
            <w:pPr>
              <w:jc w:val="center"/>
              <w:rPr>
                <w:rFonts w:ascii="GHEA Grapalat" w:hAnsi="GHEA Grapalat" w:cs="Calibri"/>
                <w:sz w:val="14"/>
                <w:szCs w:val="14"/>
              </w:rPr>
            </w:pPr>
            <w:r w:rsidRPr="0062086F">
              <w:rPr>
                <w:rFonts w:ascii="GHEA Grapalat" w:hAnsi="GHEA Grapalat" w:cs="Calibri"/>
                <w:sz w:val="14"/>
                <w:szCs w:val="14"/>
              </w:rPr>
              <w:t>Мандарин свежий, II фруктологической группы (менее 71 до 63 мм включительно), ГОСТ 4427-82.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r w:rsidRPr="00132861">
              <w:rPr>
                <w:rFonts w:ascii="GHEA Grapalat" w:hAnsi="GHEA Grapalat" w:cs="Calibri"/>
                <w:color w:val="FF0000"/>
                <w:sz w:val="14"/>
                <w:szCs w:val="14"/>
              </w:rPr>
              <w:t>Сезонно.</w:t>
            </w:r>
          </w:p>
        </w:tc>
        <w:tc>
          <w:tcPr>
            <w:tcW w:w="1161" w:type="dxa"/>
            <w:vAlign w:val="center"/>
          </w:tcPr>
          <w:p w:rsidR="003F0075" w:rsidRPr="00362D9A" w:rsidRDefault="003F0075" w:rsidP="003F0075">
            <w:pPr>
              <w:jc w:val="center"/>
              <w:rPr>
                <w:rFonts w:ascii="GHEA Grapalat" w:hAnsi="GHEA Grapalat" w:cs="Arial"/>
                <w:sz w:val="14"/>
                <w:szCs w:val="14"/>
              </w:rPr>
            </w:pPr>
            <w:r>
              <w:rPr>
                <w:rFonts w:ascii="GHEA Grapalat" w:hAnsi="GHEA Grapalat" w:cs="Arial"/>
                <w:sz w:val="14"/>
                <w:szCs w:val="14"/>
              </w:rPr>
              <w:t>кг</w:t>
            </w:r>
          </w:p>
        </w:tc>
        <w:tc>
          <w:tcPr>
            <w:tcW w:w="783" w:type="dxa"/>
          </w:tcPr>
          <w:p w:rsidR="003F0075" w:rsidRPr="00971B0F" w:rsidRDefault="003F0075" w:rsidP="003F0075">
            <w:pPr>
              <w:rPr>
                <w:sz w:val="20"/>
                <w:szCs w:val="20"/>
              </w:rPr>
            </w:pPr>
            <w:r w:rsidRPr="00971B0F">
              <w:rPr>
                <w:sz w:val="20"/>
                <w:szCs w:val="20"/>
              </w:rPr>
              <w:t>380</w:t>
            </w:r>
          </w:p>
        </w:tc>
        <w:tc>
          <w:tcPr>
            <w:tcW w:w="1060" w:type="dxa"/>
          </w:tcPr>
          <w:p w:rsidR="003F0075" w:rsidRPr="00971B0F" w:rsidRDefault="003F0075" w:rsidP="003F0075">
            <w:pPr>
              <w:rPr>
                <w:sz w:val="20"/>
                <w:szCs w:val="20"/>
              </w:rPr>
            </w:pPr>
            <w:r w:rsidRPr="00971B0F">
              <w:rPr>
                <w:sz w:val="20"/>
                <w:szCs w:val="20"/>
              </w:rPr>
              <w:t>20</w:t>
            </w:r>
          </w:p>
        </w:tc>
        <w:tc>
          <w:tcPr>
            <w:tcW w:w="777" w:type="dxa"/>
            <w:tcBorders>
              <w:top w:val="nil"/>
              <w:left w:val="single" w:sz="4" w:space="0" w:color="auto"/>
              <w:bottom w:val="single" w:sz="4" w:space="0" w:color="auto"/>
              <w:right w:val="single" w:sz="4" w:space="0" w:color="auto"/>
            </w:tcBorders>
            <w:shd w:val="clear" w:color="auto" w:fill="auto"/>
          </w:tcPr>
          <w:p w:rsidR="003F0075" w:rsidRPr="00971B0F" w:rsidRDefault="003F0075" w:rsidP="003F0075">
            <w:pPr>
              <w:rPr>
                <w:sz w:val="20"/>
                <w:szCs w:val="20"/>
              </w:rPr>
            </w:pPr>
            <w:r w:rsidRPr="00971B0F">
              <w:rPr>
                <w:sz w:val="20"/>
                <w:szCs w:val="20"/>
              </w:rPr>
              <w:t>7600</w:t>
            </w:r>
          </w:p>
        </w:tc>
        <w:tc>
          <w:tcPr>
            <w:tcW w:w="1322" w:type="dxa"/>
          </w:tcPr>
          <w:p w:rsidR="003F0075" w:rsidRPr="003F0075" w:rsidRDefault="003F0075" w:rsidP="003F0075">
            <w:pPr>
              <w:rPr>
                <w:sz w:val="20"/>
                <w:szCs w:val="20"/>
              </w:rPr>
            </w:pPr>
            <w:r w:rsidRPr="003F0075">
              <w:rPr>
                <w:rFonts w:ascii="inherit" w:hAnsi="inherit"/>
                <w:color w:val="1F1F1F"/>
                <w:sz w:val="20"/>
                <w:szCs w:val="20"/>
              </w:rPr>
              <w:t xml:space="preserve">Воскетап  </w:t>
            </w:r>
            <w:r w:rsidRPr="003F0075">
              <w:rPr>
                <w:rFonts w:ascii="GHEA Grapalat" w:hAnsi="GHEA Grapalat"/>
                <w:sz w:val="20"/>
                <w:szCs w:val="20"/>
              </w:rPr>
              <w:t xml:space="preserve"> </w:t>
            </w:r>
            <w:r w:rsidRPr="003F0075">
              <w:rPr>
                <w:rFonts w:ascii="inherit" w:hAnsi="inherit"/>
                <w:color w:val="1F1F1F"/>
                <w:sz w:val="20"/>
                <w:szCs w:val="20"/>
              </w:rPr>
              <w:t xml:space="preserve">Г. Абелян  </w:t>
            </w:r>
            <w:r w:rsidRPr="003F0075">
              <w:rPr>
                <w:rFonts w:ascii="inherit" w:hAnsi="inherit"/>
                <w:sz w:val="20"/>
                <w:szCs w:val="20"/>
              </w:rPr>
              <w:t>5</w:t>
            </w:r>
          </w:p>
        </w:tc>
        <w:tc>
          <w:tcPr>
            <w:tcW w:w="1276" w:type="dxa"/>
            <w:vAlign w:val="center"/>
          </w:tcPr>
          <w:p w:rsidR="003F0075" w:rsidRPr="00362D9A" w:rsidRDefault="003F0075" w:rsidP="003F0075">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F0075" w:rsidRPr="00362D9A" w:rsidRDefault="003F0075" w:rsidP="003F0075">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bl>
    <w:p w:rsidR="007941A0" w:rsidRPr="00BD0664" w:rsidRDefault="007941A0" w:rsidP="007941A0">
      <w:pP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lastRenderedPageBreak/>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7941A0">
      <w:pPr>
        <w:numPr>
          <w:ilvl w:val="0"/>
          <w:numId w:val="46"/>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b/>
          <w:bCs/>
          <w:color w:val="000000"/>
          <w:lang w:val="pt-BR"/>
        </w:rPr>
        <w:lastRenderedPageBreak/>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7941A0">
      <w:pPr>
        <w:numPr>
          <w:ilvl w:val="0"/>
          <w:numId w:val="46"/>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CC7F9F" w:rsidRDefault="00E12B8D" w:rsidP="008B1F5B">
            <w:pPr>
              <w:widowControl w:val="0"/>
              <w:jc w:val="center"/>
              <w:rPr>
                <w:rFonts w:ascii="GHEA Grapalat" w:hAnsi="GHEA Grapalat" w:cs="Sylfaen"/>
                <w:b/>
                <w:bCs/>
              </w:rPr>
            </w:pPr>
            <w:r w:rsidRPr="00CC7F9F">
              <w:rPr>
                <w:rFonts w:ascii="GHEA Grapalat" w:hAnsi="GHEA Grapalat"/>
                <w:b/>
              </w:rPr>
              <w:lastRenderedPageBreak/>
              <w:t>ПОКУПАТЕЛЬ</w:t>
            </w:r>
          </w:p>
          <w:p w:rsidR="00E12B8D" w:rsidRPr="00CC7F9F" w:rsidRDefault="00E12B8D" w:rsidP="00CC23DA">
            <w:pPr>
              <w:widowControl w:val="0"/>
              <w:jc w:val="center"/>
              <w:rPr>
                <w:rFonts w:ascii="GHEA Grapalat" w:hAnsi="GHEA Grapalat"/>
              </w:rPr>
            </w:pPr>
            <w:r w:rsidRPr="00CC7F9F">
              <w:rPr>
                <w:rFonts w:ascii="GHEA Grapalat" w:hAnsi="GHEA Grapalat"/>
              </w:rPr>
              <w:t>___</w:t>
            </w:r>
          </w:p>
          <w:p w:rsidR="00E12B8D" w:rsidRPr="00CC7F9F" w:rsidRDefault="00E12B8D" w:rsidP="008B1F5B">
            <w:pPr>
              <w:widowControl w:val="0"/>
              <w:jc w:val="center"/>
              <w:rPr>
                <w:rFonts w:ascii="GHEA Grapalat" w:hAnsi="GHEA Grapalat"/>
                <w:sz w:val="16"/>
                <w:szCs w:val="16"/>
              </w:rPr>
            </w:pPr>
            <w:r w:rsidRPr="00CC7F9F">
              <w:rPr>
                <w:rFonts w:ascii="GHEA Grapalat" w:hAnsi="GHEA Grapalat"/>
                <w:sz w:val="16"/>
                <w:szCs w:val="16"/>
              </w:rPr>
              <w:t>/подпись/</w:t>
            </w:r>
          </w:p>
          <w:p w:rsidR="00E12B8D" w:rsidRPr="00CC7F9F" w:rsidRDefault="00E12B8D" w:rsidP="008B1F5B">
            <w:pPr>
              <w:widowControl w:val="0"/>
              <w:jc w:val="center"/>
              <w:rPr>
                <w:rFonts w:ascii="GHEA Grapalat" w:hAnsi="GHEA Grapalat"/>
              </w:rPr>
            </w:pPr>
            <w:r w:rsidRPr="00CC7F9F">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1"/>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2"/>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0"/>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A39" w:rsidRDefault="002E6A39" w:rsidP="00E12B8D">
      <w:r>
        <w:separator/>
      </w:r>
    </w:p>
  </w:endnote>
  <w:endnote w:type="continuationSeparator" w:id="0">
    <w:p w:rsidR="002E6A39" w:rsidRDefault="002E6A39"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814657" w:rsidRPr="00C861E9" w:rsidRDefault="0081465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E3063">
          <w:rPr>
            <w:rFonts w:ascii="GHEA Grapalat" w:hAnsi="GHEA Grapalat"/>
            <w:noProof/>
            <w:sz w:val="24"/>
            <w:szCs w:val="24"/>
          </w:rPr>
          <w:t>20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A39" w:rsidRDefault="002E6A39" w:rsidP="00E12B8D">
      <w:r>
        <w:separator/>
      </w:r>
    </w:p>
  </w:footnote>
  <w:footnote w:type="continuationSeparator" w:id="0">
    <w:p w:rsidR="002E6A39" w:rsidRDefault="002E6A39" w:rsidP="00E12B8D">
      <w:r>
        <w:continuationSeparator/>
      </w:r>
    </w:p>
  </w:footnote>
  <w:footnote w:id="1">
    <w:p w:rsidR="00814657" w:rsidRPr="00ED3BA4" w:rsidRDefault="00814657"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814657" w:rsidRPr="008842CE" w:rsidRDefault="00814657"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814657" w:rsidRPr="00541313" w:rsidRDefault="00814657"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814657" w:rsidRPr="00DB4FE3" w:rsidRDefault="00814657"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814657" w:rsidRPr="00DB4FE3" w:rsidRDefault="00814657"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814657" w:rsidRDefault="00814657"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814657" w:rsidRPr="00D3436F" w:rsidRDefault="00814657"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814657" w:rsidRPr="008842CE" w:rsidRDefault="00814657" w:rsidP="00E12B8D">
      <w:pPr>
        <w:pStyle w:val="af2"/>
        <w:widowControl w:val="0"/>
        <w:jc w:val="both"/>
        <w:rPr>
          <w:rFonts w:ascii="GHEA Grapalat" w:hAnsi="GHEA Grapalat"/>
          <w:lang w:val="af-ZA"/>
        </w:rPr>
      </w:pPr>
    </w:p>
    <w:p w:rsidR="00814657" w:rsidRPr="008842CE" w:rsidRDefault="00814657" w:rsidP="00E12B8D">
      <w:pPr>
        <w:pStyle w:val="af2"/>
        <w:widowControl w:val="0"/>
        <w:jc w:val="both"/>
        <w:rPr>
          <w:rFonts w:ascii="GHEA Grapalat" w:hAnsi="GHEA Grapalat"/>
          <w:lang w:val="af-ZA"/>
        </w:rPr>
      </w:pPr>
    </w:p>
  </w:footnote>
  <w:footnote w:id="4">
    <w:p w:rsidR="00814657" w:rsidRPr="00CD6B60" w:rsidRDefault="00814657"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14657" w:rsidRPr="00CD6B60" w:rsidRDefault="00814657"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14657" w:rsidRPr="00CD6B60" w:rsidRDefault="00814657"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14657" w:rsidRPr="00CD6B60" w:rsidRDefault="00814657"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814657" w:rsidRPr="00CA2B01" w:rsidRDefault="00814657"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814657" w:rsidRPr="00CA2B01" w:rsidRDefault="00814657"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814657" w:rsidRPr="00CA2B01" w:rsidRDefault="00814657"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814657" w:rsidRPr="005D5092" w:rsidRDefault="00814657"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814657" w:rsidRPr="0034222E" w:rsidDel="00932115" w:rsidRDefault="00814657"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814657" w:rsidRPr="00D3436F" w:rsidRDefault="00814657"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14657" w:rsidRPr="000811C1" w:rsidRDefault="00814657" w:rsidP="00E12B8D">
      <w:pPr>
        <w:pStyle w:val="af2"/>
        <w:rPr>
          <w:rFonts w:asciiTheme="minorHAnsi" w:hAnsiTheme="minorHAnsi"/>
        </w:rPr>
      </w:pPr>
    </w:p>
  </w:footnote>
  <w:footnote w:id="8">
    <w:p w:rsidR="00814657" w:rsidRPr="00FE2AA4" w:rsidRDefault="00814657"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814657" w:rsidRPr="008842CE" w:rsidRDefault="00814657"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14657" w:rsidRPr="000811C1" w:rsidRDefault="00814657" w:rsidP="00E12B8D">
      <w:pPr>
        <w:pStyle w:val="af2"/>
        <w:rPr>
          <w:lang w:val="af-ZA"/>
        </w:rPr>
      </w:pPr>
    </w:p>
  </w:footnote>
  <w:footnote w:id="10">
    <w:p w:rsidR="00814657" w:rsidRDefault="00814657" w:rsidP="00E12B8D">
      <w:pPr>
        <w:pStyle w:val="af2"/>
        <w:jc w:val="both"/>
        <w:rPr>
          <w:rFonts w:ascii="GHEA Grapalat" w:hAnsi="GHEA Grapalat"/>
          <w:i/>
          <w:lang w:val="hy-AM"/>
        </w:rPr>
      </w:pPr>
    </w:p>
    <w:p w:rsidR="00814657" w:rsidRPr="002227A9" w:rsidRDefault="00814657"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814657" w:rsidRPr="00636142" w:rsidRDefault="00814657"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814657" w:rsidRPr="0092041F" w:rsidRDefault="00814657"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814657" w:rsidRPr="0092041F" w:rsidRDefault="00814657" w:rsidP="00E12B8D">
      <w:pPr>
        <w:pStyle w:val="af2"/>
        <w:jc w:val="both"/>
        <w:rPr>
          <w:rFonts w:ascii="GHEA Grapalat" w:hAnsi="GHEA Grapalat"/>
          <w:i/>
        </w:rPr>
      </w:pPr>
    </w:p>
  </w:footnote>
  <w:footnote w:id="11">
    <w:p w:rsidR="00814657" w:rsidRPr="004A4643" w:rsidRDefault="00814657"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814657" w:rsidRPr="008E4439" w:rsidRDefault="00814657"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14657" w:rsidRPr="000811C1" w:rsidRDefault="00814657" w:rsidP="00E12B8D">
      <w:pPr>
        <w:pStyle w:val="af2"/>
        <w:rPr>
          <w:rFonts w:ascii="Sylfaen" w:hAnsi="Sylfaen"/>
          <w:sz w:val="18"/>
          <w:szCs w:val="18"/>
        </w:rPr>
      </w:pPr>
    </w:p>
  </w:footnote>
  <w:footnote w:id="13">
    <w:p w:rsidR="00814657" w:rsidRPr="00A31673" w:rsidRDefault="00814657"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814657" w:rsidRPr="00DE7706" w:rsidRDefault="00814657"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814657" w:rsidRPr="008416BA" w:rsidRDefault="00814657"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14657" w:rsidRDefault="00814657" w:rsidP="00E12B8D">
      <w:pPr>
        <w:jc w:val="both"/>
      </w:pPr>
    </w:p>
    <w:p w:rsidR="00814657" w:rsidRPr="008B70EB" w:rsidRDefault="00814657"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814657" w:rsidRPr="008B70EB" w:rsidRDefault="00814657"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814657" w:rsidRPr="008B70EB" w:rsidRDefault="00814657"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14657" w:rsidRDefault="00814657" w:rsidP="00E12B8D">
      <w:pPr>
        <w:jc w:val="both"/>
        <w:rPr>
          <w:rFonts w:asciiTheme="minorHAnsi" w:hAnsiTheme="minorHAnsi"/>
          <w:lang w:val="af-ZA"/>
        </w:rPr>
      </w:pPr>
    </w:p>
  </w:footnote>
  <w:footnote w:id="16">
    <w:p w:rsidR="00814657" w:rsidRPr="00A25D1B" w:rsidRDefault="00814657"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814657" w:rsidRPr="00DC619D" w:rsidRDefault="00814657"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814657" w:rsidRPr="00D3436F" w:rsidRDefault="00814657"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14657" w:rsidRPr="00D3436F" w:rsidRDefault="00814657" w:rsidP="00E12B8D">
      <w:pPr>
        <w:pStyle w:val="af2"/>
        <w:rPr>
          <w:lang w:val="es-ES"/>
        </w:rPr>
      </w:pPr>
    </w:p>
  </w:footnote>
  <w:footnote w:id="19">
    <w:p w:rsidR="00814657" w:rsidRPr="008842CE" w:rsidRDefault="00814657"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14657" w:rsidRPr="008842CE" w:rsidRDefault="00814657" w:rsidP="00E12B8D">
      <w:pPr>
        <w:pStyle w:val="af2"/>
        <w:jc w:val="both"/>
        <w:rPr>
          <w:rFonts w:ascii="GHEA Grapalat" w:hAnsi="GHEA Grapalat"/>
        </w:rPr>
      </w:pPr>
    </w:p>
  </w:footnote>
  <w:footnote w:id="20">
    <w:p w:rsidR="00814657" w:rsidRDefault="00814657" w:rsidP="00E12B8D">
      <w:pPr>
        <w:pStyle w:val="af2"/>
        <w:jc w:val="both"/>
        <w:rPr>
          <w:rFonts w:asciiTheme="minorHAnsi" w:hAnsiTheme="minorHAnsi"/>
        </w:rPr>
      </w:pPr>
    </w:p>
    <w:p w:rsidR="00C479FE" w:rsidRDefault="00C479FE" w:rsidP="00E12B8D">
      <w:pPr>
        <w:pStyle w:val="af2"/>
        <w:jc w:val="both"/>
        <w:rPr>
          <w:rFonts w:asciiTheme="minorHAnsi" w:hAnsiTheme="minorHAnsi"/>
        </w:rPr>
      </w:pPr>
    </w:p>
    <w:p w:rsidR="00C479FE" w:rsidRDefault="00C479FE" w:rsidP="00E12B8D">
      <w:pPr>
        <w:pStyle w:val="af2"/>
        <w:jc w:val="both"/>
        <w:rPr>
          <w:rFonts w:asciiTheme="minorHAnsi" w:hAnsiTheme="minorHAnsi"/>
        </w:rPr>
      </w:pPr>
    </w:p>
    <w:p w:rsidR="00C479FE" w:rsidRDefault="00C479FE" w:rsidP="00E12B8D">
      <w:pPr>
        <w:pStyle w:val="af2"/>
        <w:jc w:val="both"/>
        <w:rPr>
          <w:rFonts w:asciiTheme="minorHAnsi" w:hAnsiTheme="minorHAnsi"/>
        </w:rPr>
      </w:pPr>
    </w:p>
    <w:p w:rsidR="00C479FE" w:rsidRDefault="00C479FE" w:rsidP="00E12B8D">
      <w:pPr>
        <w:pStyle w:val="af2"/>
        <w:jc w:val="both"/>
        <w:rPr>
          <w:rFonts w:asciiTheme="minorHAnsi" w:hAnsiTheme="minorHAnsi"/>
        </w:rPr>
      </w:pPr>
    </w:p>
    <w:p w:rsidR="00C479FE" w:rsidRDefault="00C479FE" w:rsidP="00E12B8D">
      <w:pPr>
        <w:pStyle w:val="af2"/>
        <w:jc w:val="both"/>
        <w:rPr>
          <w:rFonts w:asciiTheme="minorHAnsi" w:hAnsiTheme="minorHAnsi"/>
        </w:rPr>
      </w:pPr>
    </w:p>
    <w:p w:rsidR="00C479FE" w:rsidRPr="00C479FE" w:rsidRDefault="00C479FE" w:rsidP="00E12B8D">
      <w:pPr>
        <w:pStyle w:val="af2"/>
        <w:jc w:val="both"/>
        <w:rPr>
          <w:rFonts w:asciiTheme="minorHAnsi" w:hAnsiTheme="minorHAnsi"/>
        </w:rPr>
      </w:pPr>
    </w:p>
  </w:footnote>
  <w:footnote w:id="21">
    <w:p w:rsidR="00814657" w:rsidRPr="008842CE" w:rsidRDefault="00814657"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14657" w:rsidRPr="008842CE" w:rsidRDefault="00814657" w:rsidP="00E12B8D">
      <w:pPr>
        <w:pStyle w:val="af2"/>
        <w:jc w:val="both"/>
        <w:rPr>
          <w:rFonts w:ascii="GHEA Grapalat" w:hAnsi="GHEA Grapalat"/>
        </w:rPr>
      </w:pPr>
    </w:p>
  </w:footnote>
  <w:footnote w:id="22">
    <w:p w:rsidR="00814657" w:rsidRPr="008842CE" w:rsidRDefault="00814657" w:rsidP="00E12B8D">
      <w:pPr>
        <w:pStyle w:val="af2"/>
        <w:jc w:val="both"/>
      </w:pPr>
    </w:p>
  </w:footnote>
  <w:footnote w:id="23">
    <w:p w:rsidR="00814657" w:rsidRPr="008842CE" w:rsidRDefault="00814657"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814657" w:rsidRDefault="00814657"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814657" w:rsidRPr="00F21C0D" w:rsidRDefault="00814657" w:rsidP="00E12B8D">
      <w:pPr>
        <w:pStyle w:val="af2"/>
        <w:widowControl w:val="0"/>
        <w:jc w:val="both"/>
        <w:rPr>
          <w:lang w:val="hy-AM"/>
        </w:rPr>
      </w:pPr>
    </w:p>
  </w:footnote>
  <w:footnote w:id="25">
    <w:p w:rsidR="00814657" w:rsidRDefault="00814657"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814657" w:rsidRDefault="00814657" w:rsidP="00E12B8D">
      <w:pPr>
        <w:pStyle w:val="af2"/>
        <w:widowControl w:val="0"/>
        <w:jc w:val="both"/>
        <w:rPr>
          <w:rFonts w:ascii="GHEA Grapalat" w:hAnsi="GHEA Grapalat"/>
          <w:i/>
        </w:rPr>
      </w:pPr>
    </w:p>
    <w:p w:rsidR="00814657" w:rsidRDefault="00814657" w:rsidP="00E12B8D">
      <w:pPr>
        <w:pStyle w:val="af2"/>
        <w:widowControl w:val="0"/>
        <w:jc w:val="both"/>
        <w:rPr>
          <w:rFonts w:ascii="GHEA Grapalat" w:hAnsi="GHEA Grapalat"/>
          <w:i/>
        </w:rPr>
      </w:pPr>
    </w:p>
    <w:p w:rsidR="00814657" w:rsidRPr="00EB336B" w:rsidRDefault="00814657"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814657" w:rsidRPr="00D3436F" w:rsidRDefault="00814657" w:rsidP="00E12B8D">
      <w:pPr>
        <w:pStyle w:val="af2"/>
        <w:rPr>
          <w:lang w:val="hy-AM"/>
        </w:rPr>
      </w:pPr>
    </w:p>
  </w:footnote>
  <w:footnote w:id="26">
    <w:p w:rsidR="00814657" w:rsidRPr="008842CE" w:rsidRDefault="00814657"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814657" w:rsidRPr="00E85250" w:rsidRDefault="00814657" w:rsidP="00E12B8D">
      <w:pPr>
        <w:widowControl w:val="0"/>
        <w:spacing w:after="160" w:line="360" w:lineRule="auto"/>
        <w:ind w:firstLine="709"/>
        <w:jc w:val="both"/>
        <w:rPr>
          <w:rFonts w:ascii="GHEA Grapalat" w:hAnsi="GHEA Grapalat"/>
          <w:lang w:val="hy-AM"/>
        </w:rPr>
      </w:pPr>
    </w:p>
    <w:p w:rsidR="00814657" w:rsidRPr="00D3436F" w:rsidRDefault="00814657" w:rsidP="00E12B8D">
      <w:pPr>
        <w:pStyle w:val="af2"/>
        <w:rPr>
          <w:lang w:val="hy-AM"/>
        </w:rPr>
      </w:pPr>
    </w:p>
  </w:footnote>
  <w:footnote w:id="27">
    <w:p w:rsidR="00814657" w:rsidRPr="00402BC3" w:rsidRDefault="00814657"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14657" w:rsidRPr="00552088" w:rsidRDefault="00814657"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14657" w:rsidRPr="00D3436F" w:rsidRDefault="00814657" w:rsidP="00E12B8D">
      <w:pPr>
        <w:pStyle w:val="af2"/>
        <w:rPr>
          <w:lang w:val="hy-AM"/>
        </w:rPr>
      </w:pPr>
    </w:p>
  </w:footnote>
  <w:footnote w:id="28">
    <w:p w:rsidR="00814657" w:rsidRPr="008842CE" w:rsidRDefault="00814657"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14657" w:rsidRPr="00D3436F" w:rsidRDefault="00814657" w:rsidP="00E12B8D">
      <w:pPr>
        <w:pStyle w:val="af2"/>
        <w:rPr>
          <w:lang w:val="hy-AM"/>
        </w:rPr>
      </w:pPr>
    </w:p>
  </w:footnote>
  <w:footnote w:id="29">
    <w:p w:rsidR="00814657" w:rsidRPr="00D3436F" w:rsidRDefault="00814657"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814657" w:rsidRPr="008842CE" w:rsidRDefault="00814657"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14657" w:rsidRPr="00D3436F" w:rsidRDefault="00814657" w:rsidP="00E12B8D">
      <w:pPr>
        <w:pStyle w:val="af2"/>
        <w:rPr>
          <w:lang w:val="hy-AM"/>
        </w:rPr>
      </w:pPr>
    </w:p>
  </w:footnote>
  <w:footnote w:id="31">
    <w:p w:rsidR="00814657" w:rsidRPr="008842CE" w:rsidRDefault="00814657"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814657" w:rsidRPr="008842CE" w:rsidRDefault="00814657"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76D74"/>
    <w:multiLevelType w:val="hybridMultilevel"/>
    <w:tmpl w:val="A4C0D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406B6"/>
    <w:multiLevelType w:val="multilevel"/>
    <w:tmpl w:val="67708F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17402139"/>
    <w:multiLevelType w:val="hybridMultilevel"/>
    <w:tmpl w:val="9D8E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C16A43"/>
    <w:multiLevelType w:val="multilevel"/>
    <w:tmpl w:val="CDD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3"/>
  </w:num>
  <w:num w:numId="2">
    <w:abstractNumId w:val="18"/>
  </w:num>
  <w:num w:numId="3">
    <w:abstractNumId w:val="31"/>
  </w:num>
  <w:num w:numId="4">
    <w:abstractNumId w:val="26"/>
  </w:num>
  <w:num w:numId="5">
    <w:abstractNumId w:val="38"/>
  </w:num>
  <w:num w:numId="6">
    <w:abstractNumId w:val="33"/>
    <w:lvlOverride w:ilvl="0">
      <w:startOverride w:val="1"/>
    </w:lvlOverride>
    <w:lvlOverride w:ilvl="1"/>
    <w:lvlOverride w:ilvl="2"/>
    <w:lvlOverride w:ilvl="3"/>
    <w:lvlOverride w:ilvl="4"/>
    <w:lvlOverride w:ilvl="5"/>
    <w:lvlOverride w:ilvl="6"/>
    <w:lvlOverride w:ilvl="7"/>
    <w:lvlOverride w:ilvl="8"/>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0"/>
  </w:num>
  <w:num w:numId="11">
    <w:abstractNumId w:val="14"/>
  </w:num>
  <w:num w:numId="12">
    <w:abstractNumId w:val="44"/>
  </w:num>
  <w:num w:numId="13">
    <w:abstractNumId w:val="40"/>
  </w:num>
  <w:num w:numId="14">
    <w:abstractNumId w:val="20"/>
  </w:num>
  <w:num w:numId="15">
    <w:abstractNumId w:val="41"/>
  </w:num>
  <w:num w:numId="16">
    <w:abstractNumId w:val="24"/>
  </w:num>
  <w:num w:numId="17">
    <w:abstractNumId w:val="11"/>
  </w:num>
  <w:num w:numId="18">
    <w:abstractNumId w:val="1"/>
  </w:num>
  <w:num w:numId="19">
    <w:abstractNumId w:val="27"/>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13"/>
  </w:num>
  <w:num w:numId="23">
    <w:abstractNumId w:val="30"/>
  </w:num>
  <w:num w:numId="24">
    <w:abstractNumId w:val="19"/>
  </w:num>
  <w:num w:numId="25">
    <w:abstractNumId w:val="7"/>
  </w:num>
  <w:num w:numId="26">
    <w:abstractNumId w:val="5"/>
  </w:num>
  <w:num w:numId="27">
    <w:abstractNumId w:val="0"/>
  </w:num>
  <w:num w:numId="28">
    <w:abstractNumId w:val="15"/>
  </w:num>
  <w:num w:numId="29">
    <w:abstractNumId w:val="39"/>
  </w:num>
  <w:num w:numId="30">
    <w:abstractNumId w:val="35"/>
  </w:num>
  <w:num w:numId="31">
    <w:abstractNumId w:val="36"/>
  </w:num>
  <w:num w:numId="32">
    <w:abstractNumId w:val="21"/>
  </w:num>
  <w:num w:numId="33">
    <w:abstractNumId w:val="3"/>
  </w:num>
  <w:num w:numId="34">
    <w:abstractNumId w:val="9"/>
  </w:num>
  <w:num w:numId="35">
    <w:abstractNumId w:val="8"/>
  </w:num>
  <w:num w:numId="36">
    <w:abstractNumId w:val="45"/>
  </w:num>
  <w:num w:numId="37">
    <w:abstractNumId w:val="42"/>
  </w:num>
  <w:num w:numId="38">
    <w:abstractNumId w:val="37"/>
  </w:num>
  <w:num w:numId="39">
    <w:abstractNumId w:val="2"/>
  </w:num>
  <w:num w:numId="40">
    <w:abstractNumId w:val="23"/>
  </w:num>
  <w:num w:numId="41">
    <w:abstractNumId w:val="28"/>
  </w:num>
  <w:num w:numId="42">
    <w:abstractNumId w:val="25"/>
  </w:num>
  <w:num w:numId="43">
    <w:abstractNumId w:val="22"/>
  </w:num>
  <w:num w:numId="44">
    <w:abstractNumId w:val="32"/>
  </w:num>
  <w:num w:numId="45">
    <w:abstractNumId w:val="4"/>
  </w:num>
  <w:num w:numId="46">
    <w:abstractNumId w:val="17"/>
  </w:num>
  <w:num w:numId="47">
    <w:abstractNumId w:val="12"/>
  </w:num>
  <w:num w:numId="48">
    <w:abstractNumId w:val="43"/>
  </w:num>
  <w:num w:numId="49">
    <w:abstractNumId w:val="16"/>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F7140"/>
    <w:rsid w:val="001E4A09"/>
    <w:rsid w:val="002062DA"/>
    <w:rsid w:val="002C3F4E"/>
    <w:rsid w:val="002E6A39"/>
    <w:rsid w:val="003B5688"/>
    <w:rsid w:val="003F0075"/>
    <w:rsid w:val="00416AA2"/>
    <w:rsid w:val="00446B99"/>
    <w:rsid w:val="004D0A48"/>
    <w:rsid w:val="00501D4F"/>
    <w:rsid w:val="005126FF"/>
    <w:rsid w:val="00535E83"/>
    <w:rsid w:val="0054508A"/>
    <w:rsid w:val="00581080"/>
    <w:rsid w:val="0062586C"/>
    <w:rsid w:val="007617B2"/>
    <w:rsid w:val="007941A0"/>
    <w:rsid w:val="007C4B6C"/>
    <w:rsid w:val="007C4DE6"/>
    <w:rsid w:val="007E1838"/>
    <w:rsid w:val="007E5C72"/>
    <w:rsid w:val="00814657"/>
    <w:rsid w:val="00825EDD"/>
    <w:rsid w:val="008B1F5B"/>
    <w:rsid w:val="008B3A70"/>
    <w:rsid w:val="00920D6A"/>
    <w:rsid w:val="009256FD"/>
    <w:rsid w:val="00971B0F"/>
    <w:rsid w:val="00995EFE"/>
    <w:rsid w:val="009B2156"/>
    <w:rsid w:val="009E3704"/>
    <w:rsid w:val="00AC52E3"/>
    <w:rsid w:val="00AD6E3B"/>
    <w:rsid w:val="00AF294C"/>
    <w:rsid w:val="00B27B52"/>
    <w:rsid w:val="00BD0664"/>
    <w:rsid w:val="00BD2E03"/>
    <w:rsid w:val="00BE6A46"/>
    <w:rsid w:val="00C479FE"/>
    <w:rsid w:val="00C6777D"/>
    <w:rsid w:val="00CC23DA"/>
    <w:rsid w:val="00CC7F9F"/>
    <w:rsid w:val="00CE3063"/>
    <w:rsid w:val="00D00B86"/>
    <w:rsid w:val="00D10DEE"/>
    <w:rsid w:val="00D80BAB"/>
    <w:rsid w:val="00E12B8D"/>
    <w:rsid w:val="00E31643"/>
    <w:rsid w:val="00EB3DAF"/>
    <w:rsid w:val="00F06F17"/>
    <w:rsid w:val="00F073CA"/>
    <w:rsid w:val="00F43A43"/>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6219EF-0B4B-4E2A-8C03-60BAA6BE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D80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D80BAB"/>
    <w:rPr>
      <w:rFonts w:ascii="Courier New" w:eastAsia="Times New Roman" w:hAnsi="Courier New" w:cs="Courier New"/>
      <w:sz w:val="20"/>
      <w:szCs w:val="20"/>
      <w:lang w:eastAsia="ru-RU"/>
    </w:rPr>
  </w:style>
  <w:style w:type="character" w:customStyle="1" w:styleId="y2iqfc">
    <w:name w:val="y2iqfc"/>
    <w:basedOn w:val="a0"/>
    <w:rsid w:val="00D80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4734">
      <w:bodyDiv w:val="1"/>
      <w:marLeft w:val="0"/>
      <w:marRight w:val="0"/>
      <w:marTop w:val="0"/>
      <w:marBottom w:val="0"/>
      <w:divBdr>
        <w:top w:val="none" w:sz="0" w:space="0" w:color="auto"/>
        <w:left w:val="none" w:sz="0" w:space="0" w:color="auto"/>
        <w:bottom w:val="none" w:sz="0" w:space="0" w:color="auto"/>
        <w:right w:val="none" w:sz="0" w:space="0" w:color="auto"/>
      </w:divBdr>
    </w:div>
    <w:div w:id="166987282">
      <w:bodyDiv w:val="1"/>
      <w:marLeft w:val="0"/>
      <w:marRight w:val="0"/>
      <w:marTop w:val="0"/>
      <w:marBottom w:val="0"/>
      <w:divBdr>
        <w:top w:val="none" w:sz="0" w:space="0" w:color="auto"/>
        <w:left w:val="none" w:sz="0" w:space="0" w:color="auto"/>
        <w:bottom w:val="none" w:sz="0" w:space="0" w:color="auto"/>
        <w:right w:val="none" w:sz="0" w:space="0" w:color="auto"/>
      </w:divBdr>
    </w:div>
    <w:div w:id="509954182">
      <w:bodyDiv w:val="1"/>
      <w:marLeft w:val="0"/>
      <w:marRight w:val="0"/>
      <w:marTop w:val="0"/>
      <w:marBottom w:val="0"/>
      <w:divBdr>
        <w:top w:val="none" w:sz="0" w:space="0" w:color="auto"/>
        <w:left w:val="none" w:sz="0" w:space="0" w:color="auto"/>
        <w:bottom w:val="none" w:sz="0" w:space="0" w:color="auto"/>
        <w:right w:val="none" w:sz="0" w:space="0" w:color="auto"/>
      </w:divBdr>
    </w:div>
    <w:div w:id="105778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5822C-45DB-4638-9DBD-82ACE44B6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133</Pages>
  <Words>24643</Words>
  <Characters>140467</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Lusine</cp:lastModifiedBy>
  <cp:revision>38</cp:revision>
  <dcterms:created xsi:type="dcterms:W3CDTF">2023-12-15T08:42:00Z</dcterms:created>
  <dcterms:modified xsi:type="dcterms:W3CDTF">2024-08-09T06:52:00Z</dcterms:modified>
</cp:coreProperties>
</file>